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FFE95" w14:textId="31AA50DA" w:rsidR="00E93460" w:rsidRPr="000B1B6A" w:rsidRDefault="00A53A2D">
      <w:ins w:id="0" w:author="Terry Carrera" w:date="2021-07-14T07:46:00Z">
        <w:r>
          <w:rPr>
            <w:noProof/>
          </w:rPr>
          <w:drawing>
            <wp:anchor distT="0" distB="0" distL="114300" distR="114300" simplePos="0" relativeHeight="251659264" behindDoc="1" locked="0" layoutInCell="1" allowOverlap="1" wp14:anchorId="59CC77A2" wp14:editId="24E58066">
              <wp:simplePos x="0" y="0"/>
              <wp:positionH relativeFrom="column">
                <wp:posOffset>4705350</wp:posOffset>
              </wp:positionH>
              <wp:positionV relativeFrom="paragraph">
                <wp:posOffset>-438150</wp:posOffset>
              </wp:positionV>
              <wp:extent cx="1581150" cy="1216269"/>
              <wp:effectExtent l="0" t="0" r="0" b="31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8">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ins>
      <w:r w:rsidR="004E452E" w:rsidRPr="000B1B6A">
        <w:tab/>
      </w:r>
      <w:r w:rsidR="004E452E" w:rsidRPr="000B1B6A">
        <w:tab/>
      </w:r>
      <w:r w:rsidR="004E452E" w:rsidRPr="000B1B6A">
        <w:tab/>
      </w:r>
      <w:r w:rsidR="004E452E" w:rsidRPr="000B1B6A">
        <w:tab/>
      </w:r>
      <w:r w:rsidR="004E452E" w:rsidRPr="000B1B6A">
        <w:tab/>
      </w:r>
      <w:r w:rsidR="004E452E" w:rsidRPr="000B1B6A">
        <w:tab/>
      </w:r>
    </w:p>
    <w:p w14:paraId="3E56A4D2" w14:textId="77777777" w:rsidR="000B1B6A" w:rsidRPr="00F212DB" w:rsidRDefault="000B1B6A" w:rsidP="004E452E">
      <w:pPr>
        <w:jc w:val="center"/>
        <w:rPr>
          <w:rFonts w:ascii="Times New Roman" w:hAnsi="Times New Roman" w:cs="Times New Roman"/>
          <w:sz w:val="48"/>
        </w:rPr>
      </w:pPr>
    </w:p>
    <w:p w14:paraId="1CFDEE86" w14:textId="77777777" w:rsidR="000B1B6A" w:rsidRDefault="000B1B6A" w:rsidP="004E452E">
      <w:pPr>
        <w:jc w:val="center"/>
        <w:rPr>
          <w:rFonts w:ascii="Times New Roman" w:hAnsi="Times New Roman" w:cs="Times New Roman"/>
          <w:sz w:val="72"/>
        </w:rPr>
      </w:pPr>
      <w:r>
        <w:rPr>
          <w:noProof/>
        </w:rPr>
        <w:drawing>
          <wp:inline distT="0" distB="0" distL="0" distR="0" wp14:anchorId="5E4515AB" wp14:editId="274AE5E5">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39930" cy="854710"/>
                    </a:xfrm>
                    <a:prstGeom prst="rect">
                      <a:avLst/>
                    </a:prstGeom>
                  </pic:spPr>
                </pic:pic>
              </a:graphicData>
            </a:graphic>
          </wp:inline>
        </w:drawing>
      </w:r>
    </w:p>
    <w:p w14:paraId="54B4432D" w14:textId="77777777" w:rsidR="00F212DB" w:rsidRPr="00F212DB" w:rsidRDefault="00F212DB" w:rsidP="004E452E">
      <w:pPr>
        <w:jc w:val="center"/>
        <w:rPr>
          <w:rFonts w:ascii="Times New Roman" w:hAnsi="Times New Roman" w:cs="Times New Roman"/>
          <w:b/>
          <w:sz w:val="40"/>
        </w:rPr>
      </w:pPr>
    </w:p>
    <w:p w14:paraId="2281ED8A" w14:textId="77777777" w:rsidR="004E452E" w:rsidRPr="00DC4C72" w:rsidRDefault="00DC4C72" w:rsidP="004E452E">
      <w:pPr>
        <w:jc w:val="center"/>
        <w:rPr>
          <w:rFonts w:ascii="Times New Roman" w:hAnsi="Times New Roman" w:cs="Times New Roman"/>
          <w:b/>
          <w:sz w:val="72"/>
        </w:rPr>
      </w:pPr>
      <w:r w:rsidRPr="00DC4C72">
        <w:rPr>
          <w:rFonts w:ascii="Times New Roman" w:hAnsi="Times New Roman" w:cs="Times New Roman"/>
          <w:b/>
          <w:sz w:val="72"/>
        </w:rPr>
        <w:t>C# PROGRAMMING</w:t>
      </w:r>
    </w:p>
    <w:p w14:paraId="6D8298F4" w14:textId="77777777" w:rsidR="005A4F28" w:rsidRPr="000B1B6A" w:rsidRDefault="005A4F28" w:rsidP="005A4F28">
      <w:pPr>
        <w:jc w:val="center"/>
        <w:rPr>
          <w:rFonts w:ascii="Times New Roman" w:hAnsi="Times New Roman" w:cs="Times New Roman"/>
          <w:sz w:val="72"/>
        </w:rPr>
      </w:pPr>
      <w:r w:rsidRPr="00DC4C72">
        <w:rPr>
          <w:rFonts w:ascii="Times New Roman" w:hAnsi="Times New Roman" w:cs="Times New Roman"/>
          <w:sz w:val="72"/>
        </w:rPr>
        <w:t>(</w:t>
      </w:r>
      <w:r w:rsidR="00DC4C72" w:rsidRPr="00DC4C72">
        <w:rPr>
          <w:rFonts w:ascii="Times New Roman" w:hAnsi="Times New Roman" w:cs="Times New Roman"/>
          <w:sz w:val="72"/>
        </w:rPr>
        <w:t>3</w:t>
      </w:r>
      <w:r w:rsidRPr="00DC4C72">
        <w:rPr>
          <w:rFonts w:ascii="Times New Roman" w:hAnsi="Times New Roman" w:cs="Times New Roman"/>
          <w:sz w:val="72"/>
        </w:rPr>
        <w:t>30)</w:t>
      </w:r>
    </w:p>
    <w:p w14:paraId="4632AFF7"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21958327"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7FD542A2" w14:textId="77777777" w:rsidR="001A2C02" w:rsidRPr="000B1B6A" w:rsidRDefault="001A2C02" w:rsidP="001A2C02">
      <w:pPr>
        <w:rPr>
          <w:rFonts w:ascii="Times New Roman" w:hAnsi="Times New Roman" w:cs="Times New Roman"/>
          <w:b/>
          <w:sz w:val="28"/>
          <w:szCs w:val="60"/>
        </w:rPr>
      </w:pPr>
    </w:p>
    <w:p w14:paraId="336A4E64" w14:textId="77777777" w:rsidR="001A2C02" w:rsidRPr="00D92CB7" w:rsidRDefault="001A2C02" w:rsidP="001A2C02">
      <w:pPr>
        <w:rPr>
          <w:rFonts w:ascii="Times New Roman" w:hAnsi="Times New Roman" w:cs="Times New Roman"/>
          <w:b/>
          <w:sz w:val="28"/>
          <w:szCs w:val="60"/>
        </w:rPr>
      </w:pPr>
      <w:r w:rsidRPr="00D92CB7">
        <w:rPr>
          <w:rFonts w:ascii="Times New Roman" w:hAnsi="Times New Roman" w:cs="Times New Roman"/>
          <w:b/>
          <w:sz w:val="28"/>
          <w:szCs w:val="60"/>
        </w:rPr>
        <w:t>Production:</w:t>
      </w:r>
    </w:p>
    <w:p w14:paraId="104E30D1" w14:textId="5E197849" w:rsidR="001A2C02" w:rsidRPr="00D92CB7" w:rsidRDefault="001A2C02" w:rsidP="001A2C02">
      <w:pPr>
        <w:tabs>
          <w:tab w:val="left" w:pos="1440"/>
        </w:tabs>
        <w:rPr>
          <w:rFonts w:ascii="Times New Roman" w:hAnsi="Times New Roman" w:cs="Times New Roman"/>
          <w:b/>
          <w:sz w:val="24"/>
          <w:szCs w:val="60"/>
        </w:rPr>
      </w:pPr>
      <w:r w:rsidRPr="00D92CB7">
        <w:rPr>
          <w:rFonts w:ascii="Times New Roman" w:hAnsi="Times New Roman" w:cs="Times New Roman"/>
          <w:b/>
          <w:color w:val="2E74B5" w:themeColor="accent1" w:themeShade="BF"/>
          <w:sz w:val="24"/>
          <w:szCs w:val="60"/>
        </w:rPr>
        <w:tab/>
      </w:r>
      <w:r w:rsidR="00D92CB7">
        <w:rPr>
          <w:rFonts w:ascii="Times New Roman" w:hAnsi="Times New Roman" w:cs="Times New Roman"/>
          <w:b/>
          <w:sz w:val="24"/>
          <w:szCs w:val="60"/>
        </w:rPr>
        <w:t>Program 1: Currency Calculator</w:t>
      </w:r>
      <w:r w:rsidRPr="00D92CB7">
        <w:rPr>
          <w:rFonts w:ascii="Times New Roman" w:hAnsi="Times New Roman" w:cs="Times New Roman"/>
          <w:b/>
          <w:sz w:val="24"/>
          <w:szCs w:val="60"/>
        </w:rPr>
        <w:tab/>
      </w:r>
      <w:r w:rsidR="006C5DDB" w:rsidRPr="00D92CB7">
        <w:rPr>
          <w:rFonts w:ascii="Times New Roman" w:hAnsi="Times New Roman" w:cs="Times New Roman"/>
          <w:b/>
          <w:sz w:val="24"/>
          <w:szCs w:val="60"/>
        </w:rPr>
        <w:tab/>
      </w:r>
      <w:r w:rsidRPr="00D92CB7">
        <w:rPr>
          <w:rFonts w:ascii="Times New Roman" w:hAnsi="Times New Roman" w:cs="Times New Roman"/>
          <w:b/>
          <w:sz w:val="24"/>
          <w:szCs w:val="60"/>
        </w:rPr>
        <w:t>__________ (</w:t>
      </w:r>
      <w:r w:rsidR="001233F5">
        <w:rPr>
          <w:rFonts w:ascii="Times New Roman" w:hAnsi="Times New Roman" w:cs="Times New Roman"/>
          <w:b/>
          <w:sz w:val="24"/>
          <w:szCs w:val="60"/>
        </w:rPr>
        <w:t>370</w:t>
      </w:r>
      <w:r w:rsidRPr="00D92CB7">
        <w:rPr>
          <w:rFonts w:ascii="Times New Roman" w:hAnsi="Times New Roman" w:cs="Times New Roman"/>
          <w:b/>
          <w:sz w:val="24"/>
          <w:szCs w:val="60"/>
        </w:rPr>
        <w:t xml:space="preserve"> points)</w:t>
      </w:r>
    </w:p>
    <w:p w14:paraId="59F39EDB" w14:textId="378B0479" w:rsidR="001A2C02" w:rsidRPr="00D92CB7" w:rsidRDefault="001A2C02" w:rsidP="00D92CB7">
      <w:pPr>
        <w:tabs>
          <w:tab w:val="left" w:pos="1440"/>
        </w:tabs>
        <w:rPr>
          <w:rFonts w:ascii="Times New Roman" w:hAnsi="Times New Roman" w:cs="Times New Roman"/>
          <w:b/>
          <w:sz w:val="24"/>
          <w:szCs w:val="60"/>
        </w:rPr>
      </w:pPr>
    </w:p>
    <w:p w14:paraId="72221D02" w14:textId="1271C697" w:rsidR="006C5DDB" w:rsidRPr="000B1B6A" w:rsidRDefault="006C5DDB" w:rsidP="001A2C02">
      <w:pPr>
        <w:tabs>
          <w:tab w:val="left" w:pos="1440"/>
        </w:tabs>
        <w:rPr>
          <w:rFonts w:ascii="Times New Roman" w:hAnsi="Times New Roman" w:cs="Times New Roman"/>
          <w:b/>
          <w:sz w:val="24"/>
          <w:szCs w:val="60"/>
        </w:rPr>
      </w:pPr>
      <w:r w:rsidRPr="00D92CB7">
        <w:rPr>
          <w:rFonts w:ascii="Times New Roman" w:hAnsi="Times New Roman" w:cs="Times New Roman"/>
          <w:b/>
          <w:sz w:val="24"/>
          <w:szCs w:val="60"/>
        </w:rPr>
        <w:tab/>
      </w:r>
      <w:r w:rsidRPr="00D92CB7">
        <w:rPr>
          <w:rFonts w:ascii="Times New Roman" w:hAnsi="Times New Roman" w:cs="Times New Roman"/>
          <w:b/>
          <w:sz w:val="24"/>
          <w:szCs w:val="60"/>
        </w:rPr>
        <w:tab/>
      </w:r>
      <w:r w:rsidRPr="00D92CB7">
        <w:rPr>
          <w:rFonts w:ascii="Times New Roman" w:hAnsi="Times New Roman" w:cs="Times New Roman"/>
          <w:b/>
          <w:sz w:val="24"/>
          <w:szCs w:val="60"/>
        </w:rPr>
        <w:tab/>
      </w:r>
      <w:r w:rsidR="000B1B6A" w:rsidRPr="00D92CB7">
        <w:rPr>
          <w:rFonts w:ascii="Times New Roman" w:hAnsi="Times New Roman" w:cs="Times New Roman"/>
          <w:b/>
          <w:sz w:val="24"/>
          <w:szCs w:val="60"/>
        </w:rPr>
        <w:t>TOTAL POINTS</w:t>
      </w:r>
      <w:r w:rsidRPr="00D92CB7">
        <w:rPr>
          <w:rFonts w:ascii="Times New Roman" w:hAnsi="Times New Roman" w:cs="Times New Roman"/>
          <w:b/>
          <w:sz w:val="24"/>
          <w:szCs w:val="60"/>
        </w:rPr>
        <w:t xml:space="preserve"> </w:t>
      </w:r>
      <w:r w:rsidRPr="00D92CB7">
        <w:rPr>
          <w:rFonts w:ascii="Times New Roman" w:hAnsi="Times New Roman" w:cs="Times New Roman"/>
          <w:b/>
          <w:sz w:val="24"/>
          <w:szCs w:val="60"/>
        </w:rPr>
        <w:tab/>
      </w:r>
      <w:r w:rsidR="00D92CB7">
        <w:rPr>
          <w:rFonts w:ascii="Times New Roman" w:hAnsi="Times New Roman" w:cs="Times New Roman"/>
          <w:b/>
          <w:sz w:val="24"/>
          <w:szCs w:val="60"/>
        </w:rPr>
        <w:tab/>
      </w:r>
      <w:r w:rsidRPr="00D92CB7">
        <w:rPr>
          <w:rFonts w:ascii="Times New Roman" w:hAnsi="Times New Roman" w:cs="Times New Roman"/>
          <w:b/>
          <w:sz w:val="24"/>
          <w:szCs w:val="60"/>
        </w:rPr>
        <w:t>__________ (3</w:t>
      </w:r>
      <w:r w:rsidR="001233F5">
        <w:rPr>
          <w:rFonts w:ascii="Times New Roman" w:hAnsi="Times New Roman" w:cs="Times New Roman"/>
          <w:b/>
          <w:sz w:val="24"/>
          <w:szCs w:val="60"/>
        </w:rPr>
        <w:t>70</w:t>
      </w:r>
      <w:r w:rsidRPr="00D92CB7">
        <w:rPr>
          <w:rFonts w:ascii="Times New Roman" w:hAnsi="Times New Roman" w:cs="Times New Roman"/>
          <w:b/>
          <w:sz w:val="24"/>
          <w:szCs w:val="60"/>
        </w:rPr>
        <w:t xml:space="preserve"> points)</w:t>
      </w:r>
    </w:p>
    <w:p w14:paraId="21BFD3AF"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5728A116" w14:textId="77777777" w:rsidR="001A2C02" w:rsidRPr="000B1B6A" w:rsidRDefault="001A2C02" w:rsidP="004E452E">
      <w:pPr>
        <w:jc w:val="center"/>
        <w:rPr>
          <w:rFonts w:ascii="Times New Roman" w:hAnsi="Times New Roman" w:cs="Times New Roman"/>
          <w:b/>
          <w:sz w:val="24"/>
          <w:szCs w:val="60"/>
        </w:rPr>
      </w:pPr>
    </w:p>
    <w:p w14:paraId="4CB8B1E4"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DC4C72">
        <w:rPr>
          <w:rFonts w:ascii="Times New Roman" w:hAnsi="Times New Roman" w:cs="Times New Roman"/>
          <w:b/>
          <w:sz w:val="52"/>
          <w:szCs w:val="60"/>
        </w:rPr>
        <w:t>90</w:t>
      </w:r>
      <w:r w:rsidRPr="00DC4C72">
        <w:rPr>
          <w:rFonts w:ascii="Times New Roman" w:hAnsi="Times New Roman" w:cs="Times New Roman"/>
          <w:b/>
          <w:sz w:val="52"/>
          <w:szCs w:val="60"/>
        </w:rPr>
        <w:t xml:space="preserve"> minutes</w:t>
      </w:r>
    </w:p>
    <w:p w14:paraId="648D5D0E" w14:textId="77777777" w:rsidR="001A2C02" w:rsidRDefault="001A2C02" w:rsidP="004E452E">
      <w:pPr>
        <w:jc w:val="center"/>
        <w:rPr>
          <w:rFonts w:ascii="Times New Roman" w:hAnsi="Times New Roman" w:cs="Times New Roman"/>
          <w:b/>
          <w:sz w:val="24"/>
          <w:szCs w:val="60"/>
        </w:rPr>
      </w:pPr>
    </w:p>
    <w:p w14:paraId="1E37CB23" w14:textId="77777777" w:rsidR="000B1B6A" w:rsidRDefault="000B1B6A" w:rsidP="004E452E">
      <w:pPr>
        <w:jc w:val="center"/>
        <w:rPr>
          <w:rFonts w:ascii="Times New Roman" w:hAnsi="Times New Roman" w:cs="Times New Roman"/>
          <w:b/>
          <w:sz w:val="24"/>
          <w:szCs w:val="60"/>
        </w:rPr>
      </w:pPr>
    </w:p>
    <w:p w14:paraId="5D78CA84" w14:textId="77777777" w:rsidR="00DC4C72" w:rsidRDefault="00DC4C72" w:rsidP="000B1B6A">
      <w:pPr>
        <w:rPr>
          <w:rFonts w:ascii="Times New Roman" w:hAnsi="Times New Roman" w:cs="Times New Roman"/>
          <w:b/>
          <w:sz w:val="24"/>
          <w:szCs w:val="60"/>
        </w:rPr>
      </w:pPr>
    </w:p>
    <w:p w14:paraId="7DFE0AC2" w14:textId="77777777" w:rsidR="00DC4C72" w:rsidRDefault="00DC4C72" w:rsidP="000B1B6A">
      <w:pPr>
        <w:rPr>
          <w:rFonts w:ascii="Times New Roman" w:hAnsi="Times New Roman" w:cs="Times New Roman"/>
          <w:b/>
          <w:sz w:val="24"/>
          <w:szCs w:val="60"/>
        </w:rPr>
      </w:pPr>
    </w:p>
    <w:p w14:paraId="42528CF3" w14:textId="77777777" w:rsidR="00D92CB7" w:rsidRDefault="00D92CB7" w:rsidP="000B1B6A">
      <w:pPr>
        <w:rPr>
          <w:rFonts w:ascii="Times New Roman" w:hAnsi="Times New Roman" w:cs="Times New Roman"/>
          <w:b/>
          <w:sz w:val="24"/>
          <w:szCs w:val="60"/>
        </w:rPr>
      </w:pPr>
    </w:p>
    <w:p w14:paraId="088A36E4" w14:textId="449E7EA0" w:rsidR="00FC3E9A" w:rsidRDefault="274AE5E5" w:rsidP="00D92CB7">
      <w:pPr>
        <w:jc w:val="center"/>
        <w:rPr>
          <w:rFonts w:ascii="Times New Roman" w:hAnsi="Times New Roman" w:cs="Times New Roman"/>
          <w:b/>
          <w:sz w:val="24"/>
          <w:szCs w:val="60"/>
        </w:rPr>
      </w:pPr>
      <w:r w:rsidRPr="274AE5E5">
        <w:rPr>
          <w:rFonts w:ascii="Times New Roman" w:hAnsi="Times New Roman" w:cs="Times New Roman"/>
          <w:b/>
          <w:bCs/>
          <w:sz w:val="24"/>
          <w:szCs w:val="24"/>
        </w:rPr>
        <w:lastRenderedPageBreak/>
        <w:t>Currency Calculator</w:t>
      </w:r>
    </w:p>
    <w:p w14:paraId="431A6703" w14:textId="5B9A3153" w:rsidR="274AE5E5" w:rsidRDefault="274AE5E5" w:rsidP="274AE5E5">
      <w:pPr>
        <w:ind w:firstLine="720"/>
        <w:rPr>
          <w:rFonts w:ascii="Times New Roman" w:eastAsia="Times New Roman" w:hAnsi="Times New Roman" w:cs="Times New Roman"/>
          <w:color w:val="000000" w:themeColor="text1"/>
          <w:sz w:val="24"/>
          <w:szCs w:val="24"/>
        </w:rPr>
      </w:pPr>
      <w:r w:rsidRPr="274AE5E5">
        <w:rPr>
          <w:rFonts w:ascii="Times New Roman" w:eastAsia="Times New Roman" w:hAnsi="Times New Roman" w:cs="Times New Roman"/>
          <w:color w:val="000000" w:themeColor="text1"/>
          <w:sz w:val="24"/>
          <w:szCs w:val="24"/>
        </w:rPr>
        <w:t>In this exercise you will create a C# Windows Form Application that can manipulate money in two different ways. On the left-hand side of the window the application will convert one type of currency into several other currency types (for example, US dollars to British pounds). On the right-hand side of the window the application will break the user given amount, rounded down to the nearest dollar, into the fewest number of US bills possible. On the bottom of the window a set of radio buttons let the user choose which currency to convert from and a “Convert” button that performs the above calculations.</w:t>
      </w:r>
    </w:p>
    <w:p w14:paraId="57CA486C" w14:textId="0EF00BD6" w:rsidR="274AE5E5" w:rsidRDefault="274AE5E5" w:rsidP="274AE5E5">
      <w:pPr>
        <w:ind w:firstLine="720"/>
        <w:rPr>
          <w:rFonts w:ascii="Times New Roman" w:eastAsia="Times New Roman" w:hAnsi="Times New Roman" w:cs="Times New Roman"/>
          <w:color w:val="000000" w:themeColor="text1"/>
          <w:sz w:val="24"/>
          <w:szCs w:val="24"/>
        </w:rPr>
      </w:pPr>
      <w:r w:rsidRPr="274AE5E5">
        <w:rPr>
          <w:rFonts w:ascii="Times New Roman" w:eastAsia="Times New Roman" w:hAnsi="Times New Roman" w:cs="Times New Roman"/>
          <w:color w:val="000000" w:themeColor="text1"/>
          <w:sz w:val="24"/>
          <w:szCs w:val="24"/>
        </w:rPr>
        <w:t>In the example below the user enters 123.45 into the Dollars text box, selects the “Dollars” radio button, and clicks the “Convert” button. The user’s given dollar amount is then converted into Pounds, Euros, and Yen and those values are displayed in their respective text boxes. Additionally, the fewest number of US bills necessary to represent $123.45 rounded down to the nearest dollar (one $100 bill, one $20 bill, and three $1 bills) is calculated and displayed in the text boxes on the right.</w:t>
      </w:r>
    </w:p>
    <w:p w14:paraId="76FE5A6A" w14:textId="529EA87E" w:rsidR="00D92CB7" w:rsidRDefault="00D92CB7" w:rsidP="00D92CB7">
      <w:pPr>
        <w:rPr>
          <w:rFonts w:ascii="Times New Roman" w:hAnsi="Times New Roman" w:cs="Times New Roman"/>
          <w:bCs/>
          <w:sz w:val="24"/>
          <w:szCs w:val="60"/>
        </w:rPr>
      </w:pPr>
      <w:r>
        <w:rPr>
          <w:noProof/>
        </w:rPr>
        <w:drawing>
          <wp:inline distT="0" distB="0" distL="0" distR="0" wp14:anchorId="2BB2BEE5" wp14:editId="495A6F55">
            <wp:extent cx="5943600" cy="3571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5943600" cy="3571875"/>
                    </a:xfrm>
                    <a:prstGeom prst="rect">
                      <a:avLst/>
                    </a:prstGeom>
                  </pic:spPr>
                </pic:pic>
              </a:graphicData>
            </a:graphic>
          </wp:inline>
        </w:drawing>
      </w:r>
    </w:p>
    <w:p w14:paraId="38244780" w14:textId="33861276" w:rsidR="00D92CB7" w:rsidRDefault="00D92CB7" w:rsidP="00D92CB7">
      <w:pPr>
        <w:rPr>
          <w:rFonts w:ascii="Times New Roman" w:hAnsi="Times New Roman" w:cs="Times New Roman"/>
          <w:bCs/>
          <w:sz w:val="24"/>
          <w:szCs w:val="60"/>
        </w:rPr>
      </w:pPr>
    </w:p>
    <w:p w14:paraId="397F0B5D" w14:textId="59E3C819" w:rsidR="00746570" w:rsidRDefault="00746570" w:rsidP="00D92CB7">
      <w:pPr>
        <w:rPr>
          <w:rFonts w:ascii="Times New Roman" w:hAnsi="Times New Roman" w:cs="Times New Roman"/>
          <w:bCs/>
          <w:sz w:val="24"/>
          <w:szCs w:val="60"/>
        </w:rPr>
      </w:pPr>
    </w:p>
    <w:p w14:paraId="128054B5" w14:textId="603E4D43" w:rsidR="00746570" w:rsidRDefault="00746570" w:rsidP="00D92CB7">
      <w:pPr>
        <w:rPr>
          <w:rFonts w:ascii="Times New Roman" w:hAnsi="Times New Roman" w:cs="Times New Roman"/>
          <w:bCs/>
          <w:sz w:val="24"/>
          <w:szCs w:val="60"/>
        </w:rPr>
      </w:pPr>
    </w:p>
    <w:p w14:paraId="5126F54E" w14:textId="5E9D95BD" w:rsidR="00746570" w:rsidRDefault="00746570" w:rsidP="00D92CB7">
      <w:pPr>
        <w:rPr>
          <w:rFonts w:ascii="Times New Roman" w:hAnsi="Times New Roman" w:cs="Times New Roman"/>
          <w:bCs/>
          <w:sz w:val="24"/>
          <w:szCs w:val="60"/>
        </w:rPr>
      </w:pPr>
    </w:p>
    <w:p w14:paraId="5E865CC8" w14:textId="63A25ECA" w:rsidR="00746570" w:rsidRDefault="00746570" w:rsidP="00D92CB7">
      <w:pPr>
        <w:rPr>
          <w:rFonts w:ascii="Times New Roman" w:hAnsi="Times New Roman" w:cs="Times New Roman"/>
          <w:bCs/>
          <w:sz w:val="24"/>
          <w:szCs w:val="60"/>
        </w:rPr>
      </w:pPr>
    </w:p>
    <w:p w14:paraId="671B4811" w14:textId="77777777" w:rsidR="00746570" w:rsidRDefault="00746570" w:rsidP="00D92CB7">
      <w:pPr>
        <w:rPr>
          <w:rFonts w:ascii="Times New Roman" w:hAnsi="Times New Roman" w:cs="Times New Roman"/>
          <w:bCs/>
          <w:sz w:val="24"/>
          <w:szCs w:val="60"/>
        </w:rPr>
      </w:pPr>
    </w:p>
    <w:p w14:paraId="79034F4D" w14:textId="2D8845B8" w:rsidR="274AE5E5" w:rsidRDefault="274AE5E5" w:rsidP="274AE5E5">
      <w:pPr>
        <w:rPr>
          <w:rFonts w:ascii="Times New Roman" w:eastAsia="Times New Roman" w:hAnsi="Times New Roman" w:cs="Times New Roman"/>
          <w:color w:val="000000" w:themeColor="text1"/>
          <w:sz w:val="24"/>
          <w:szCs w:val="24"/>
        </w:rPr>
      </w:pPr>
      <w:r w:rsidRPr="274AE5E5">
        <w:rPr>
          <w:rFonts w:ascii="Times New Roman" w:eastAsia="Times New Roman" w:hAnsi="Times New Roman" w:cs="Times New Roman"/>
          <w:b/>
          <w:bCs/>
          <w:color w:val="000000" w:themeColor="text1"/>
          <w:sz w:val="24"/>
          <w:szCs w:val="24"/>
        </w:rPr>
        <w:lastRenderedPageBreak/>
        <w:t>Requirements:</w:t>
      </w:r>
    </w:p>
    <w:p w14:paraId="089E8726" w14:textId="59187EDA" w:rsidR="274AE5E5" w:rsidRDefault="274AE5E5" w:rsidP="274AE5E5">
      <w:pPr>
        <w:pStyle w:val="ListParagraph"/>
        <w:numPr>
          <w:ilvl w:val="0"/>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You must create a C# Windows Form Application named CS _330_ContestantNumber, where ContestantNumber is your BPA assigned contestant number (including dashes).  For example, CS_123_45_6789_0000.</w:t>
      </w:r>
    </w:p>
    <w:p w14:paraId="0B4AD66B" w14:textId="435D4A64" w:rsidR="274AE5E5" w:rsidRDefault="274AE5E5" w:rsidP="274AE5E5">
      <w:pPr>
        <w:pStyle w:val="ListParagraph"/>
        <w:numPr>
          <w:ilvl w:val="0"/>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 xml:space="preserve">Your contestant number must appear as a comment at the top of the main source code file. </w:t>
      </w:r>
    </w:p>
    <w:p w14:paraId="3EEBA18B" w14:textId="2FA4EF3B" w:rsidR="274AE5E5" w:rsidRDefault="274AE5E5" w:rsidP="274AE5E5">
      <w:pPr>
        <w:pStyle w:val="ListParagraph"/>
        <w:numPr>
          <w:ilvl w:val="0"/>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The main form must not have minimize or maximize buttons in the Form Handle.</w:t>
      </w:r>
    </w:p>
    <w:p w14:paraId="50E80A84" w14:textId="224BF9AC" w:rsidR="274AE5E5" w:rsidRDefault="274AE5E5" w:rsidP="274AE5E5">
      <w:pPr>
        <w:pStyle w:val="ListParagraph"/>
        <w:numPr>
          <w:ilvl w:val="0"/>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The main form must have text “Currency Calculator” for its title. The form must start in the center of the screen and must have a Fixed Dialog setting so the size cannot be adjusted.</w:t>
      </w:r>
    </w:p>
    <w:p w14:paraId="1B0B38BC" w14:textId="244772EF" w:rsidR="274AE5E5" w:rsidRDefault="274AE5E5" w:rsidP="274AE5E5">
      <w:pPr>
        <w:pStyle w:val="ListParagraph"/>
        <w:numPr>
          <w:ilvl w:val="0"/>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The main form must contain the following items:</w:t>
      </w:r>
    </w:p>
    <w:p w14:paraId="71C06513" w14:textId="6642764D" w:rsidR="274AE5E5" w:rsidRDefault="274AE5E5" w:rsidP="274AE5E5">
      <w:pPr>
        <w:pStyle w:val="ListParagraph"/>
        <w:numPr>
          <w:ilvl w:val="1"/>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Four labels, one for each currency type</w:t>
      </w:r>
    </w:p>
    <w:p w14:paraId="21682955" w14:textId="39886FF6" w:rsidR="274AE5E5" w:rsidRDefault="274AE5E5" w:rsidP="274AE5E5">
      <w:pPr>
        <w:pStyle w:val="ListParagraph"/>
        <w:numPr>
          <w:ilvl w:val="1"/>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Four textboxes, one for each currency type</w:t>
      </w:r>
    </w:p>
    <w:p w14:paraId="3FA003F8" w14:textId="7078B1CF" w:rsidR="274AE5E5" w:rsidRDefault="274AE5E5" w:rsidP="274AE5E5">
      <w:pPr>
        <w:pStyle w:val="ListParagraph"/>
        <w:numPr>
          <w:ilvl w:val="1"/>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Six labels, one for each US Dollar bill type</w:t>
      </w:r>
    </w:p>
    <w:p w14:paraId="1766FDFD" w14:textId="2DBEF0E1" w:rsidR="274AE5E5" w:rsidRDefault="274AE5E5" w:rsidP="274AE5E5">
      <w:pPr>
        <w:pStyle w:val="ListParagraph"/>
        <w:numPr>
          <w:ilvl w:val="1"/>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Six textboxes, one for each US Dollar bill type</w:t>
      </w:r>
    </w:p>
    <w:p w14:paraId="18A29743" w14:textId="71AE408B" w:rsidR="274AE5E5" w:rsidRDefault="274AE5E5" w:rsidP="274AE5E5">
      <w:pPr>
        <w:pStyle w:val="ListParagraph"/>
        <w:numPr>
          <w:ilvl w:val="1"/>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Four radio buttons, one for each currency type</w:t>
      </w:r>
    </w:p>
    <w:tbl>
      <w:tblPr>
        <w:tblStyle w:val="GridTable4-Accent1"/>
        <w:tblW w:w="0" w:type="auto"/>
        <w:tblInd w:w="720" w:type="dxa"/>
        <w:tblLayout w:type="fixed"/>
        <w:tblLook w:val="0620" w:firstRow="1" w:lastRow="0" w:firstColumn="0" w:lastColumn="0" w:noHBand="1" w:noVBand="1"/>
      </w:tblPr>
      <w:tblGrid>
        <w:gridCol w:w="2880"/>
        <w:gridCol w:w="2880"/>
        <w:gridCol w:w="2880"/>
      </w:tblGrid>
      <w:tr w:rsidR="274AE5E5" w14:paraId="540D6CC7" w14:textId="77777777" w:rsidTr="274AE5E5">
        <w:trPr>
          <w:cnfStyle w:val="100000000000" w:firstRow="1" w:lastRow="0" w:firstColumn="0" w:lastColumn="0" w:oddVBand="0" w:evenVBand="0" w:oddHBand="0" w:evenHBand="0" w:firstRowFirstColumn="0" w:firstRowLastColumn="0" w:lastRowFirstColumn="0" w:lastRowLastColumn="0"/>
        </w:trPr>
        <w:tc>
          <w:tcPr>
            <w:tcW w:w="2880" w:type="dxa"/>
            <w:tcBorders>
              <w:top w:val="single" w:sz="6" w:space="0" w:color="5B9BD5" w:themeColor="accent1"/>
              <w:left w:val="single" w:sz="6" w:space="0" w:color="5B9BD5" w:themeColor="accent1"/>
              <w:bottom w:val="single" w:sz="6" w:space="0" w:color="5B9BD5" w:themeColor="accent1"/>
            </w:tcBorders>
          </w:tcPr>
          <w:p w14:paraId="65E23618" w14:textId="46B6C58B" w:rsidR="274AE5E5" w:rsidRDefault="274AE5E5" w:rsidP="274AE5E5">
            <w:pPr>
              <w:spacing w:line="259" w:lineRule="auto"/>
              <w:rPr>
                <w:rFonts w:ascii="Times New Roman" w:eastAsia="Times New Roman" w:hAnsi="Times New Roman" w:cs="Times New Roman"/>
                <w:b w:val="0"/>
                <w:bCs w:val="0"/>
                <w:sz w:val="24"/>
                <w:szCs w:val="24"/>
              </w:rPr>
            </w:pPr>
            <w:r w:rsidRPr="274AE5E5">
              <w:rPr>
                <w:rFonts w:ascii="Times New Roman" w:eastAsia="Times New Roman" w:hAnsi="Times New Roman" w:cs="Times New Roman"/>
                <w:sz w:val="24"/>
                <w:szCs w:val="24"/>
                <w:lang w:val="es-CO"/>
              </w:rPr>
              <w:t>UI Object</w:t>
            </w:r>
          </w:p>
        </w:tc>
        <w:tc>
          <w:tcPr>
            <w:tcW w:w="2880" w:type="dxa"/>
            <w:tcBorders>
              <w:top w:val="single" w:sz="6" w:space="0" w:color="5B9BD5" w:themeColor="accent1"/>
              <w:bottom w:val="single" w:sz="6" w:space="0" w:color="5B9BD5" w:themeColor="accent1"/>
            </w:tcBorders>
          </w:tcPr>
          <w:p w14:paraId="071118B3" w14:textId="3676B360" w:rsidR="274AE5E5" w:rsidRDefault="274AE5E5" w:rsidP="274AE5E5">
            <w:pPr>
              <w:spacing w:line="259" w:lineRule="auto"/>
              <w:rPr>
                <w:rFonts w:ascii="Times New Roman" w:eastAsia="Times New Roman" w:hAnsi="Times New Roman" w:cs="Times New Roman"/>
                <w:b w:val="0"/>
                <w:bCs w:val="0"/>
                <w:sz w:val="24"/>
                <w:szCs w:val="24"/>
              </w:rPr>
            </w:pPr>
            <w:r w:rsidRPr="274AE5E5">
              <w:rPr>
                <w:rFonts w:ascii="Times New Roman" w:eastAsia="Times New Roman" w:hAnsi="Times New Roman" w:cs="Times New Roman"/>
                <w:sz w:val="24"/>
                <w:szCs w:val="24"/>
                <w:lang w:val="es-CO"/>
              </w:rPr>
              <w:t>Name</w:t>
            </w:r>
          </w:p>
        </w:tc>
        <w:tc>
          <w:tcPr>
            <w:tcW w:w="2880" w:type="dxa"/>
            <w:tcBorders>
              <w:top w:val="single" w:sz="6" w:space="0" w:color="5B9BD5" w:themeColor="accent1"/>
              <w:bottom w:val="single" w:sz="6" w:space="0" w:color="5B9BD5" w:themeColor="accent1"/>
              <w:right w:val="single" w:sz="6" w:space="0" w:color="5B9BD5" w:themeColor="accent1"/>
            </w:tcBorders>
          </w:tcPr>
          <w:p w14:paraId="03B0B539" w14:textId="32C91292" w:rsidR="274AE5E5" w:rsidRDefault="274AE5E5" w:rsidP="274AE5E5">
            <w:pPr>
              <w:spacing w:line="259" w:lineRule="auto"/>
              <w:rPr>
                <w:rFonts w:ascii="Times New Roman" w:eastAsia="Times New Roman" w:hAnsi="Times New Roman" w:cs="Times New Roman"/>
                <w:b w:val="0"/>
                <w:bCs w:val="0"/>
                <w:sz w:val="24"/>
                <w:szCs w:val="24"/>
              </w:rPr>
            </w:pPr>
            <w:r w:rsidRPr="274AE5E5">
              <w:rPr>
                <w:rFonts w:ascii="Times New Roman" w:eastAsia="Times New Roman" w:hAnsi="Times New Roman" w:cs="Times New Roman"/>
                <w:sz w:val="24"/>
                <w:szCs w:val="24"/>
                <w:lang w:val="es-CO"/>
              </w:rPr>
              <w:t>Text</w:t>
            </w:r>
          </w:p>
        </w:tc>
      </w:tr>
      <w:tr w:rsidR="274AE5E5" w14:paraId="2F5A3616" w14:textId="77777777" w:rsidTr="274AE5E5">
        <w:tc>
          <w:tcPr>
            <w:tcW w:w="2880" w:type="dxa"/>
          </w:tcPr>
          <w:p w14:paraId="46417A6C" w14:textId="6A32A58C"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750CCC7B" w14:textId="09800527"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lblDollars</w:t>
            </w:r>
          </w:p>
        </w:tc>
        <w:tc>
          <w:tcPr>
            <w:tcW w:w="2880" w:type="dxa"/>
          </w:tcPr>
          <w:p w14:paraId="2680BCC9" w14:textId="36640454"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Dollars</w:t>
            </w:r>
          </w:p>
        </w:tc>
      </w:tr>
      <w:tr w:rsidR="274AE5E5" w14:paraId="3641809A" w14:textId="77777777" w:rsidTr="274AE5E5">
        <w:tc>
          <w:tcPr>
            <w:tcW w:w="2880" w:type="dxa"/>
          </w:tcPr>
          <w:p w14:paraId="497B8F79" w14:textId="2D9011D8"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238DF977" w14:textId="109CD53B"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lblPounds</w:t>
            </w:r>
          </w:p>
        </w:tc>
        <w:tc>
          <w:tcPr>
            <w:tcW w:w="2880" w:type="dxa"/>
          </w:tcPr>
          <w:p w14:paraId="14709E9C" w14:textId="2099DF73"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Pounds</w:t>
            </w:r>
          </w:p>
        </w:tc>
      </w:tr>
      <w:tr w:rsidR="274AE5E5" w14:paraId="5F8DA68D" w14:textId="77777777" w:rsidTr="274AE5E5">
        <w:tc>
          <w:tcPr>
            <w:tcW w:w="2880" w:type="dxa"/>
          </w:tcPr>
          <w:p w14:paraId="1F607FC2" w14:textId="1E72C8EB"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4742BD2B" w14:textId="7165F81C"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lblEuros</w:t>
            </w:r>
          </w:p>
        </w:tc>
        <w:tc>
          <w:tcPr>
            <w:tcW w:w="2880" w:type="dxa"/>
          </w:tcPr>
          <w:p w14:paraId="2AA99C75" w14:textId="188038C6"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Euros</w:t>
            </w:r>
          </w:p>
        </w:tc>
      </w:tr>
      <w:tr w:rsidR="274AE5E5" w14:paraId="1A0F04E8" w14:textId="77777777" w:rsidTr="274AE5E5">
        <w:tc>
          <w:tcPr>
            <w:tcW w:w="2880" w:type="dxa"/>
          </w:tcPr>
          <w:p w14:paraId="11AA198E" w14:textId="3F7222E6"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205CC2D3" w14:textId="7FD3D60C"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lblYen</w:t>
            </w:r>
          </w:p>
        </w:tc>
        <w:tc>
          <w:tcPr>
            <w:tcW w:w="2880" w:type="dxa"/>
          </w:tcPr>
          <w:p w14:paraId="3EA53CEC" w14:textId="0B6D520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Yen</w:t>
            </w:r>
          </w:p>
        </w:tc>
      </w:tr>
      <w:tr w:rsidR="274AE5E5" w14:paraId="3197C1E8" w14:textId="77777777" w:rsidTr="274AE5E5">
        <w:tc>
          <w:tcPr>
            <w:tcW w:w="2880" w:type="dxa"/>
          </w:tcPr>
          <w:p w14:paraId="2E10BDC1" w14:textId="450A362B"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776716AC" w14:textId="4C2B91F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txtDollars</w:t>
            </w:r>
          </w:p>
        </w:tc>
        <w:tc>
          <w:tcPr>
            <w:tcW w:w="2880" w:type="dxa"/>
          </w:tcPr>
          <w:p w14:paraId="570736B1" w14:textId="71E29228" w:rsidR="274AE5E5" w:rsidRDefault="274AE5E5" w:rsidP="274AE5E5">
            <w:pPr>
              <w:spacing w:line="259" w:lineRule="auto"/>
              <w:rPr>
                <w:rFonts w:ascii="Times New Roman" w:eastAsia="Times New Roman" w:hAnsi="Times New Roman" w:cs="Times New Roman"/>
                <w:sz w:val="24"/>
                <w:szCs w:val="24"/>
                <w:lang w:val="es-CO"/>
              </w:rPr>
            </w:pPr>
          </w:p>
        </w:tc>
      </w:tr>
      <w:tr w:rsidR="274AE5E5" w14:paraId="04FAAC5F" w14:textId="77777777" w:rsidTr="274AE5E5">
        <w:tc>
          <w:tcPr>
            <w:tcW w:w="2880" w:type="dxa"/>
          </w:tcPr>
          <w:p w14:paraId="1552C6D1" w14:textId="5B2BC609"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466F1FEE" w14:textId="14080DEF"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txtPounds</w:t>
            </w:r>
          </w:p>
        </w:tc>
        <w:tc>
          <w:tcPr>
            <w:tcW w:w="2880" w:type="dxa"/>
          </w:tcPr>
          <w:p w14:paraId="6F997E52" w14:textId="1F502741" w:rsidR="274AE5E5" w:rsidRDefault="274AE5E5" w:rsidP="274AE5E5">
            <w:pPr>
              <w:spacing w:line="259" w:lineRule="auto"/>
              <w:rPr>
                <w:rFonts w:ascii="Times New Roman" w:eastAsia="Times New Roman" w:hAnsi="Times New Roman" w:cs="Times New Roman"/>
                <w:sz w:val="24"/>
                <w:szCs w:val="24"/>
                <w:lang w:val="es-CO"/>
              </w:rPr>
            </w:pPr>
          </w:p>
        </w:tc>
      </w:tr>
      <w:tr w:rsidR="274AE5E5" w14:paraId="374DFF04" w14:textId="77777777" w:rsidTr="274AE5E5">
        <w:tc>
          <w:tcPr>
            <w:tcW w:w="2880" w:type="dxa"/>
          </w:tcPr>
          <w:p w14:paraId="1529637E" w14:textId="64BAE71F"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43C34E47" w14:textId="7E9067AF"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txtEuros</w:t>
            </w:r>
          </w:p>
        </w:tc>
        <w:tc>
          <w:tcPr>
            <w:tcW w:w="2880" w:type="dxa"/>
          </w:tcPr>
          <w:p w14:paraId="2E431511" w14:textId="03401C7A" w:rsidR="274AE5E5" w:rsidRDefault="274AE5E5" w:rsidP="274AE5E5">
            <w:pPr>
              <w:spacing w:line="259" w:lineRule="auto"/>
              <w:rPr>
                <w:rFonts w:ascii="Times New Roman" w:eastAsia="Times New Roman" w:hAnsi="Times New Roman" w:cs="Times New Roman"/>
                <w:sz w:val="24"/>
                <w:szCs w:val="24"/>
                <w:lang w:val="es-CO"/>
              </w:rPr>
            </w:pPr>
          </w:p>
        </w:tc>
      </w:tr>
      <w:tr w:rsidR="274AE5E5" w14:paraId="51D762C5" w14:textId="77777777" w:rsidTr="274AE5E5">
        <w:tc>
          <w:tcPr>
            <w:tcW w:w="2880" w:type="dxa"/>
          </w:tcPr>
          <w:p w14:paraId="2615ECC5" w14:textId="58092EBD"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3D65F207" w14:textId="16CDB683"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txtYen</w:t>
            </w:r>
          </w:p>
        </w:tc>
        <w:tc>
          <w:tcPr>
            <w:tcW w:w="2880" w:type="dxa"/>
          </w:tcPr>
          <w:p w14:paraId="0D94A8BC" w14:textId="0CC06EC2" w:rsidR="274AE5E5" w:rsidRDefault="274AE5E5" w:rsidP="274AE5E5">
            <w:pPr>
              <w:spacing w:line="259" w:lineRule="auto"/>
              <w:rPr>
                <w:rFonts w:ascii="Times New Roman" w:eastAsia="Times New Roman" w:hAnsi="Times New Roman" w:cs="Times New Roman"/>
                <w:sz w:val="24"/>
                <w:szCs w:val="24"/>
                <w:lang w:val="es-CO"/>
              </w:rPr>
            </w:pPr>
          </w:p>
        </w:tc>
      </w:tr>
      <w:tr w:rsidR="274AE5E5" w14:paraId="14F124E5" w14:textId="77777777" w:rsidTr="274AE5E5">
        <w:tc>
          <w:tcPr>
            <w:tcW w:w="2880" w:type="dxa"/>
          </w:tcPr>
          <w:p w14:paraId="6565DD1D" w14:textId="08C74ACD"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02DDCA13" w14:textId="1CE43103"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lblHundredBills</w:t>
            </w:r>
          </w:p>
        </w:tc>
        <w:tc>
          <w:tcPr>
            <w:tcW w:w="2880" w:type="dxa"/>
          </w:tcPr>
          <w:p w14:paraId="286E732A" w14:textId="43B73E7F"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$100</w:t>
            </w:r>
          </w:p>
        </w:tc>
      </w:tr>
      <w:tr w:rsidR="274AE5E5" w14:paraId="09EECF9A" w14:textId="77777777" w:rsidTr="274AE5E5">
        <w:tc>
          <w:tcPr>
            <w:tcW w:w="2880" w:type="dxa"/>
          </w:tcPr>
          <w:p w14:paraId="7FDC2E63" w14:textId="14B250C9"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275595AA" w14:textId="75B5CCDB"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lblFiftyBills</w:t>
            </w:r>
          </w:p>
        </w:tc>
        <w:tc>
          <w:tcPr>
            <w:tcW w:w="2880" w:type="dxa"/>
          </w:tcPr>
          <w:p w14:paraId="6BDE79EE" w14:textId="6E92A4A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$50</w:t>
            </w:r>
          </w:p>
        </w:tc>
      </w:tr>
      <w:tr w:rsidR="274AE5E5" w14:paraId="2C7E2163" w14:textId="77777777" w:rsidTr="274AE5E5">
        <w:tc>
          <w:tcPr>
            <w:tcW w:w="2880" w:type="dxa"/>
          </w:tcPr>
          <w:p w14:paraId="6C83D207" w14:textId="1456D804"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12FE898C" w14:textId="479A80DC"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lblTwentyBills</w:t>
            </w:r>
          </w:p>
        </w:tc>
        <w:tc>
          <w:tcPr>
            <w:tcW w:w="2880" w:type="dxa"/>
          </w:tcPr>
          <w:p w14:paraId="2402A530" w14:textId="0CF7338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$20</w:t>
            </w:r>
          </w:p>
        </w:tc>
      </w:tr>
      <w:tr w:rsidR="274AE5E5" w14:paraId="770E59A5" w14:textId="77777777" w:rsidTr="274AE5E5">
        <w:tc>
          <w:tcPr>
            <w:tcW w:w="2880" w:type="dxa"/>
          </w:tcPr>
          <w:p w14:paraId="1583AC06" w14:textId="6A895112"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715340A5" w14:textId="16117C5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lblTenBills</w:t>
            </w:r>
          </w:p>
        </w:tc>
        <w:tc>
          <w:tcPr>
            <w:tcW w:w="2880" w:type="dxa"/>
          </w:tcPr>
          <w:p w14:paraId="0740D2C8" w14:textId="5DB14C2B"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$10</w:t>
            </w:r>
          </w:p>
        </w:tc>
      </w:tr>
      <w:tr w:rsidR="274AE5E5" w14:paraId="355587DC" w14:textId="77777777" w:rsidTr="274AE5E5">
        <w:tc>
          <w:tcPr>
            <w:tcW w:w="2880" w:type="dxa"/>
          </w:tcPr>
          <w:p w14:paraId="77121E39" w14:textId="77FB6215"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3F7AE9FF" w14:textId="3D31FEB6"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lblFiveBills</w:t>
            </w:r>
          </w:p>
        </w:tc>
        <w:tc>
          <w:tcPr>
            <w:tcW w:w="2880" w:type="dxa"/>
          </w:tcPr>
          <w:p w14:paraId="6FA44F24" w14:textId="2DE6405A"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$5</w:t>
            </w:r>
          </w:p>
        </w:tc>
      </w:tr>
      <w:tr w:rsidR="274AE5E5" w14:paraId="395C0EF6" w14:textId="77777777" w:rsidTr="274AE5E5">
        <w:tc>
          <w:tcPr>
            <w:tcW w:w="2880" w:type="dxa"/>
          </w:tcPr>
          <w:p w14:paraId="40D6D890" w14:textId="2AA7A254"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Label</w:t>
            </w:r>
          </w:p>
        </w:tc>
        <w:tc>
          <w:tcPr>
            <w:tcW w:w="2880" w:type="dxa"/>
          </w:tcPr>
          <w:p w14:paraId="422EEBF2" w14:textId="2329239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lblOneBills</w:t>
            </w:r>
          </w:p>
        </w:tc>
        <w:tc>
          <w:tcPr>
            <w:tcW w:w="2880" w:type="dxa"/>
          </w:tcPr>
          <w:p w14:paraId="6A0A7C23" w14:textId="7E8D88D3"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$1</w:t>
            </w:r>
          </w:p>
        </w:tc>
      </w:tr>
      <w:tr w:rsidR="274AE5E5" w14:paraId="615E65DA" w14:textId="77777777" w:rsidTr="274AE5E5">
        <w:tc>
          <w:tcPr>
            <w:tcW w:w="2880" w:type="dxa"/>
          </w:tcPr>
          <w:p w14:paraId="2C020F35" w14:textId="5D323E4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7AA1609F" w14:textId="7222CBA7"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txtHundredBills</w:t>
            </w:r>
          </w:p>
        </w:tc>
        <w:tc>
          <w:tcPr>
            <w:tcW w:w="2880" w:type="dxa"/>
          </w:tcPr>
          <w:p w14:paraId="074335AE" w14:textId="53E7CC7A" w:rsidR="274AE5E5" w:rsidRDefault="274AE5E5" w:rsidP="274AE5E5">
            <w:pPr>
              <w:spacing w:line="259" w:lineRule="auto"/>
              <w:rPr>
                <w:rFonts w:ascii="Times New Roman" w:eastAsia="Times New Roman" w:hAnsi="Times New Roman" w:cs="Times New Roman"/>
                <w:sz w:val="24"/>
                <w:szCs w:val="24"/>
                <w:lang w:val="es-CO"/>
              </w:rPr>
            </w:pPr>
          </w:p>
        </w:tc>
      </w:tr>
      <w:tr w:rsidR="274AE5E5" w14:paraId="0F107DAF" w14:textId="77777777" w:rsidTr="274AE5E5">
        <w:tc>
          <w:tcPr>
            <w:tcW w:w="2880" w:type="dxa"/>
          </w:tcPr>
          <w:p w14:paraId="6165E890" w14:textId="42F90058"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57D9D94C" w14:textId="484C8797"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txtFiftyBills</w:t>
            </w:r>
          </w:p>
        </w:tc>
        <w:tc>
          <w:tcPr>
            <w:tcW w:w="2880" w:type="dxa"/>
          </w:tcPr>
          <w:p w14:paraId="7D3203A3" w14:textId="7E8962D4" w:rsidR="274AE5E5" w:rsidRDefault="274AE5E5" w:rsidP="274AE5E5">
            <w:pPr>
              <w:spacing w:line="259" w:lineRule="auto"/>
              <w:rPr>
                <w:rFonts w:ascii="Times New Roman" w:eastAsia="Times New Roman" w:hAnsi="Times New Roman" w:cs="Times New Roman"/>
                <w:sz w:val="24"/>
                <w:szCs w:val="24"/>
                <w:lang w:val="es-CO"/>
              </w:rPr>
            </w:pPr>
          </w:p>
        </w:tc>
      </w:tr>
      <w:tr w:rsidR="274AE5E5" w14:paraId="27472492" w14:textId="77777777" w:rsidTr="274AE5E5">
        <w:tc>
          <w:tcPr>
            <w:tcW w:w="2880" w:type="dxa"/>
          </w:tcPr>
          <w:p w14:paraId="370D1484" w14:textId="6278D76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7378D250" w14:textId="1045D089"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txtTwentyBills</w:t>
            </w:r>
          </w:p>
        </w:tc>
        <w:tc>
          <w:tcPr>
            <w:tcW w:w="2880" w:type="dxa"/>
          </w:tcPr>
          <w:p w14:paraId="5597EE68" w14:textId="3F3B965C" w:rsidR="274AE5E5" w:rsidRDefault="274AE5E5" w:rsidP="274AE5E5">
            <w:pPr>
              <w:spacing w:line="259" w:lineRule="auto"/>
              <w:rPr>
                <w:rFonts w:ascii="Times New Roman" w:eastAsia="Times New Roman" w:hAnsi="Times New Roman" w:cs="Times New Roman"/>
                <w:sz w:val="24"/>
                <w:szCs w:val="24"/>
                <w:lang w:val="es-CO"/>
              </w:rPr>
            </w:pPr>
          </w:p>
        </w:tc>
      </w:tr>
      <w:tr w:rsidR="274AE5E5" w14:paraId="0AAF5F46" w14:textId="77777777" w:rsidTr="274AE5E5">
        <w:tc>
          <w:tcPr>
            <w:tcW w:w="2880" w:type="dxa"/>
          </w:tcPr>
          <w:p w14:paraId="73128C2B" w14:textId="67A6B441"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0FDB9B5A" w14:textId="3339F529"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txtTenBills</w:t>
            </w:r>
          </w:p>
        </w:tc>
        <w:tc>
          <w:tcPr>
            <w:tcW w:w="2880" w:type="dxa"/>
          </w:tcPr>
          <w:p w14:paraId="5B5680F4" w14:textId="3A595710" w:rsidR="274AE5E5" w:rsidRDefault="274AE5E5" w:rsidP="274AE5E5">
            <w:pPr>
              <w:spacing w:line="259" w:lineRule="auto"/>
              <w:rPr>
                <w:rFonts w:ascii="Times New Roman" w:eastAsia="Times New Roman" w:hAnsi="Times New Roman" w:cs="Times New Roman"/>
                <w:sz w:val="24"/>
                <w:szCs w:val="24"/>
                <w:lang w:val="es-CO"/>
              </w:rPr>
            </w:pPr>
          </w:p>
        </w:tc>
      </w:tr>
      <w:tr w:rsidR="274AE5E5" w14:paraId="2A1BD710" w14:textId="77777777" w:rsidTr="274AE5E5">
        <w:tc>
          <w:tcPr>
            <w:tcW w:w="2880" w:type="dxa"/>
          </w:tcPr>
          <w:p w14:paraId="095306CC" w14:textId="3EC574BA"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3240DF9C" w14:textId="31AAC341"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txtFiveBills</w:t>
            </w:r>
          </w:p>
        </w:tc>
        <w:tc>
          <w:tcPr>
            <w:tcW w:w="2880" w:type="dxa"/>
          </w:tcPr>
          <w:p w14:paraId="309E175B" w14:textId="7C40430F" w:rsidR="274AE5E5" w:rsidRDefault="274AE5E5" w:rsidP="274AE5E5">
            <w:pPr>
              <w:spacing w:line="259" w:lineRule="auto"/>
              <w:rPr>
                <w:rFonts w:ascii="Times New Roman" w:eastAsia="Times New Roman" w:hAnsi="Times New Roman" w:cs="Times New Roman"/>
                <w:sz w:val="24"/>
                <w:szCs w:val="24"/>
                <w:lang w:val="es-CO"/>
              </w:rPr>
            </w:pPr>
          </w:p>
        </w:tc>
      </w:tr>
      <w:tr w:rsidR="274AE5E5" w14:paraId="3C05AC39" w14:textId="77777777" w:rsidTr="274AE5E5">
        <w:tc>
          <w:tcPr>
            <w:tcW w:w="2880" w:type="dxa"/>
          </w:tcPr>
          <w:p w14:paraId="201B6F98" w14:textId="700EDB9A"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Textbox</w:t>
            </w:r>
          </w:p>
        </w:tc>
        <w:tc>
          <w:tcPr>
            <w:tcW w:w="2880" w:type="dxa"/>
          </w:tcPr>
          <w:p w14:paraId="1FC3E4E6" w14:textId="49EC570E"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txtOneBills</w:t>
            </w:r>
          </w:p>
        </w:tc>
        <w:tc>
          <w:tcPr>
            <w:tcW w:w="2880" w:type="dxa"/>
          </w:tcPr>
          <w:p w14:paraId="5FB593C1" w14:textId="5DB822E1" w:rsidR="274AE5E5" w:rsidRDefault="274AE5E5" w:rsidP="274AE5E5">
            <w:pPr>
              <w:spacing w:line="259" w:lineRule="auto"/>
              <w:rPr>
                <w:rFonts w:ascii="Times New Roman" w:eastAsia="Times New Roman" w:hAnsi="Times New Roman" w:cs="Times New Roman"/>
                <w:sz w:val="24"/>
                <w:szCs w:val="24"/>
                <w:lang w:val="es-CO"/>
              </w:rPr>
            </w:pPr>
          </w:p>
        </w:tc>
      </w:tr>
      <w:tr w:rsidR="274AE5E5" w14:paraId="1FC80614" w14:textId="77777777" w:rsidTr="274AE5E5">
        <w:tc>
          <w:tcPr>
            <w:tcW w:w="2880" w:type="dxa"/>
          </w:tcPr>
          <w:p w14:paraId="5983AEEB" w14:textId="54188611"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Radio Button</w:t>
            </w:r>
          </w:p>
        </w:tc>
        <w:tc>
          <w:tcPr>
            <w:tcW w:w="2880" w:type="dxa"/>
          </w:tcPr>
          <w:p w14:paraId="784567BC" w14:textId="48DB84D1"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 xml:space="preserve">rdoDollars </w:t>
            </w:r>
          </w:p>
        </w:tc>
        <w:tc>
          <w:tcPr>
            <w:tcW w:w="2880" w:type="dxa"/>
          </w:tcPr>
          <w:p w14:paraId="07E64556" w14:textId="7023C0A9"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Dollars</w:t>
            </w:r>
          </w:p>
        </w:tc>
      </w:tr>
      <w:tr w:rsidR="274AE5E5" w14:paraId="587C6BF7" w14:textId="77777777" w:rsidTr="274AE5E5">
        <w:tc>
          <w:tcPr>
            <w:tcW w:w="2880" w:type="dxa"/>
          </w:tcPr>
          <w:p w14:paraId="164B3887" w14:textId="6C56F82B"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Radio Button</w:t>
            </w:r>
          </w:p>
        </w:tc>
        <w:tc>
          <w:tcPr>
            <w:tcW w:w="2880" w:type="dxa"/>
          </w:tcPr>
          <w:p w14:paraId="2EF662D6" w14:textId="22D6E7F7"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rdoPounds</w:t>
            </w:r>
          </w:p>
        </w:tc>
        <w:tc>
          <w:tcPr>
            <w:tcW w:w="2880" w:type="dxa"/>
          </w:tcPr>
          <w:p w14:paraId="2F92D426" w14:textId="5152518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Pounds</w:t>
            </w:r>
          </w:p>
        </w:tc>
      </w:tr>
      <w:tr w:rsidR="274AE5E5" w14:paraId="7E98AF72" w14:textId="77777777" w:rsidTr="274AE5E5">
        <w:tc>
          <w:tcPr>
            <w:tcW w:w="2880" w:type="dxa"/>
          </w:tcPr>
          <w:p w14:paraId="08D50D6A" w14:textId="45D1E25B"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Radio Button</w:t>
            </w:r>
          </w:p>
        </w:tc>
        <w:tc>
          <w:tcPr>
            <w:tcW w:w="2880" w:type="dxa"/>
          </w:tcPr>
          <w:p w14:paraId="62F3812C" w14:textId="332A555E"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rdoEuros</w:t>
            </w:r>
          </w:p>
        </w:tc>
        <w:tc>
          <w:tcPr>
            <w:tcW w:w="2880" w:type="dxa"/>
          </w:tcPr>
          <w:p w14:paraId="600CE046" w14:textId="286C5614"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Euros</w:t>
            </w:r>
          </w:p>
        </w:tc>
      </w:tr>
      <w:tr w:rsidR="274AE5E5" w14:paraId="085B095E" w14:textId="77777777" w:rsidTr="274AE5E5">
        <w:tc>
          <w:tcPr>
            <w:tcW w:w="2880" w:type="dxa"/>
          </w:tcPr>
          <w:p w14:paraId="6F382D62" w14:textId="5E4CA360"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Radio Button</w:t>
            </w:r>
          </w:p>
        </w:tc>
        <w:tc>
          <w:tcPr>
            <w:tcW w:w="2880" w:type="dxa"/>
          </w:tcPr>
          <w:p w14:paraId="748835C2" w14:textId="68659411"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rdoYen</w:t>
            </w:r>
          </w:p>
        </w:tc>
        <w:tc>
          <w:tcPr>
            <w:tcW w:w="2880" w:type="dxa"/>
          </w:tcPr>
          <w:p w14:paraId="5EFCE406" w14:textId="6DB7C7E1"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Yen</w:t>
            </w:r>
          </w:p>
        </w:tc>
      </w:tr>
      <w:tr w:rsidR="274AE5E5" w14:paraId="2D3B50B8" w14:textId="77777777" w:rsidTr="274AE5E5">
        <w:tc>
          <w:tcPr>
            <w:tcW w:w="2880" w:type="dxa"/>
          </w:tcPr>
          <w:p w14:paraId="19A2A162" w14:textId="31CFD9F1"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Button</w:t>
            </w:r>
          </w:p>
        </w:tc>
        <w:tc>
          <w:tcPr>
            <w:tcW w:w="2880" w:type="dxa"/>
          </w:tcPr>
          <w:p w14:paraId="110EFAFD" w14:textId="21EBA05F"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btnConvert</w:t>
            </w:r>
          </w:p>
        </w:tc>
        <w:tc>
          <w:tcPr>
            <w:tcW w:w="2880" w:type="dxa"/>
          </w:tcPr>
          <w:p w14:paraId="7A632D3B" w14:textId="6C87ED45" w:rsidR="274AE5E5" w:rsidRDefault="274AE5E5" w:rsidP="274AE5E5">
            <w:pPr>
              <w:spacing w:line="259" w:lineRule="auto"/>
              <w:rPr>
                <w:rFonts w:ascii="Times New Roman" w:eastAsia="Times New Roman" w:hAnsi="Times New Roman" w:cs="Times New Roman"/>
                <w:sz w:val="24"/>
                <w:szCs w:val="24"/>
                <w:lang w:val="es-CO"/>
              </w:rPr>
            </w:pPr>
            <w:r w:rsidRPr="274AE5E5">
              <w:rPr>
                <w:rFonts w:ascii="Times New Roman" w:eastAsia="Times New Roman" w:hAnsi="Times New Roman" w:cs="Times New Roman"/>
                <w:sz w:val="24"/>
                <w:szCs w:val="24"/>
                <w:lang w:val="es-CO"/>
              </w:rPr>
              <w:t>Convert</w:t>
            </w:r>
          </w:p>
        </w:tc>
      </w:tr>
    </w:tbl>
    <w:p w14:paraId="09F136FA" w14:textId="228A2BA0" w:rsidR="274AE5E5" w:rsidRDefault="274AE5E5" w:rsidP="274AE5E5">
      <w:pPr>
        <w:pStyle w:val="ListParagraph"/>
        <w:numPr>
          <w:ilvl w:val="0"/>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lastRenderedPageBreak/>
        <w:t>When the program loads, the main window needs the following:</w:t>
      </w:r>
    </w:p>
    <w:p w14:paraId="044F6BB4" w14:textId="62F5E25F" w:rsidR="274AE5E5" w:rsidRDefault="274AE5E5" w:rsidP="274AE5E5">
      <w:pPr>
        <w:pStyle w:val="ListParagraph"/>
        <w:numPr>
          <w:ilvl w:val="1"/>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The currency type text boxes and labels (Dollar, Pound, Euro, Yen) should be left aligned, with font size set to 20</w:t>
      </w:r>
    </w:p>
    <w:p w14:paraId="119E7F91" w14:textId="239890E5" w:rsidR="274AE5E5" w:rsidRDefault="274AE5E5" w:rsidP="274AE5E5">
      <w:pPr>
        <w:pStyle w:val="ListParagraph"/>
        <w:numPr>
          <w:ilvl w:val="1"/>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The US Dollar bill text boxes and labels (($100, $50, $20, $10, $5, $1) should be right aligned, with font size set to 20</w:t>
      </w:r>
    </w:p>
    <w:p w14:paraId="425F5D38" w14:textId="2146AE18" w:rsidR="274AE5E5" w:rsidRDefault="274AE5E5" w:rsidP="274AE5E5">
      <w:pPr>
        <w:pStyle w:val="ListParagraph"/>
        <w:numPr>
          <w:ilvl w:val="1"/>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The currency type radio buttons and the “Convert” button should be center aligned, with the radio button’s font size set to 16 and the “Convert” button’s font size set to 20</w:t>
      </w:r>
    </w:p>
    <w:p w14:paraId="6EC86912" w14:textId="3797CA80" w:rsidR="274AE5E5" w:rsidRDefault="274AE5E5" w:rsidP="274AE5E5">
      <w:pPr>
        <w:pStyle w:val="ListParagraph"/>
        <w:numPr>
          <w:ilvl w:val="1"/>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The “Convert” button must use a click event called “convertButton_Click” which performs the following functions:</w:t>
      </w:r>
    </w:p>
    <w:p w14:paraId="6DB27981" w14:textId="47D2A8E7" w:rsidR="274AE5E5" w:rsidRDefault="274AE5E5" w:rsidP="274AE5E5">
      <w:pPr>
        <w:pStyle w:val="ListParagraph"/>
        <w:numPr>
          <w:ilvl w:val="2"/>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Retrieves the user’s given amount from the text box specified by the user-selected radio button (if the “Dollars” radio button is selected, get the amount in dollarsBox)</w:t>
      </w:r>
    </w:p>
    <w:p w14:paraId="2E039CC3" w14:textId="2D11334F" w:rsidR="274AE5E5" w:rsidRDefault="274AE5E5" w:rsidP="274AE5E5">
      <w:pPr>
        <w:pStyle w:val="ListParagraph"/>
        <w:numPr>
          <w:ilvl w:val="3"/>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If the user enters an invalid value in a text box, a message box should appear alerting the user about the error (see end of instructions for reference images)</w:t>
      </w:r>
    </w:p>
    <w:p w14:paraId="11AF7C94" w14:textId="309409B2" w:rsidR="274AE5E5" w:rsidRDefault="274AE5E5" w:rsidP="274AE5E5">
      <w:pPr>
        <w:pStyle w:val="ListParagraph"/>
        <w:numPr>
          <w:ilvl w:val="3"/>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If the user does not select one of the currency radio buttons, a message box should appear alerting the user about the error (see end of instructions for reference images)</w:t>
      </w:r>
    </w:p>
    <w:p w14:paraId="7B13FD78" w14:textId="7FD108D4" w:rsidR="274AE5E5" w:rsidRDefault="274AE5E5" w:rsidP="274AE5E5">
      <w:pPr>
        <w:pStyle w:val="ListParagraph"/>
        <w:numPr>
          <w:ilvl w:val="2"/>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Convert the amount into the other three currency types, using the following currency rates. For example $123.45 multiplied by 0.76 is 93.82 Pounds and 789 Yen divided by 104.53 is $7.55</w:t>
      </w:r>
    </w:p>
    <w:p w14:paraId="7255A5D5" w14:textId="445A2F83" w:rsidR="274AE5E5" w:rsidRDefault="274AE5E5" w:rsidP="274AE5E5">
      <w:pPr>
        <w:pStyle w:val="ListParagraph"/>
        <w:numPr>
          <w:ilvl w:val="3"/>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1 Dollar = 0.76 Pounds</w:t>
      </w:r>
    </w:p>
    <w:p w14:paraId="577CAFA7" w14:textId="4D6F186E" w:rsidR="274AE5E5" w:rsidRDefault="274AE5E5" w:rsidP="274AE5E5">
      <w:pPr>
        <w:pStyle w:val="ListParagraph"/>
        <w:numPr>
          <w:ilvl w:val="3"/>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1 Dollar = 0.84 Euros</w:t>
      </w:r>
    </w:p>
    <w:p w14:paraId="695856F2" w14:textId="194E6144" w:rsidR="274AE5E5" w:rsidRDefault="274AE5E5" w:rsidP="274AE5E5">
      <w:pPr>
        <w:pStyle w:val="ListParagraph"/>
        <w:numPr>
          <w:ilvl w:val="3"/>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1 Dollar = 104.53 Yen</w:t>
      </w:r>
    </w:p>
    <w:p w14:paraId="6FECF4DD" w14:textId="7DB20C78" w:rsidR="274AE5E5" w:rsidRDefault="274AE5E5" w:rsidP="274AE5E5">
      <w:pPr>
        <w:pStyle w:val="ListParagraph"/>
        <w:numPr>
          <w:ilvl w:val="2"/>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Write the newly calculated currency amounts to their respective text boxes. For example, the 93.82 Pounds calculated above should be set as the text for poundsBox</w:t>
      </w:r>
    </w:p>
    <w:p w14:paraId="70699577" w14:textId="22F75E0B" w:rsidR="274AE5E5" w:rsidRDefault="274AE5E5" w:rsidP="274AE5E5">
      <w:pPr>
        <w:pStyle w:val="ListParagraph"/>
        <w:numPr>
          <w:ilvl w:val="3"/>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Format the text so that is represents a valid currency amount, rounding to the nearest hundreds place (two decimal places)</w:t>
      </w:r>
    </w:p>
    <w:p w14:paraId="6CA08C51" w14:textId="67317601" w:rsidR="274AE5E5" w:rsidRDefault="274AE5E5" w:rsidP="274AE5E5">
      <w:pPr>
        <w:pStyle w:val="ListParagraph"/>
        <w:numPr>
          <w:ilvl w:val="2"/>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 xml:space="preserve">Calculate the </w:t>
      </w:r>
      <w:r w:rsidRPr="274AE5E5">
        <w:rPr>
          <w:rFonts w:ascii="Times New Roman" w:eastAsia="Times New Roman" w:hAnsi="Times New Roman" w:cs="Times New Roman"/>
          <w:b/>
          <w:bCs/>
          <w:color w:val="000000" w:themeColor="text1"/>
          <w:sz w:val="24"/>
          <w:szCs w:val="24"/>
        </w:rPr>
        <w:t>minimum</w:t>
      </w:r>
      <w:r w:rsidRPr="274AE5E5">
        <w:rPr>
          <w:rFonts w:ascii="Times New Roman" w:eastAsia="Times New Roman" w:hAnsi="Times New Roman" w:cs="Times New Roman"/>
          <w:color w:val="000000" w:themeColor="text1"/>
          <w:sz w:val="24"/>
          <w:szCs w:val="24"/>
        </w:rPr>
        <w:t xml:space="preserve"> number of US bills necessary to represent the user’s given amount</w:t>
      </w:r>
    </w:p>
    <w:p w14:paraId="0B2CBCAF" w14:textId="488A450E" w:rsidR="274AE5E5" w:rsidRDefault="274AE5E5" w:rsidP="274AE5E5">
      <w:pPr>
        <w:pStyle w:val="ListParagraph"/>
        <w:numPr>
          <w:ilvl w:val="3"/>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Round down the user’s given amount to the nearest dollar bill (round $123.45 down to $123.00)</w:t>
      </w:r>
    </w:p>
    <w:p w14:paraId="431D9A37" w14:textId="4717DDD1" w:rsidR="274AE5E5" w:rsidRDefault="274AE5E5" w:rsidP="274AE5E5">
      <w:pPr>
        <w:pStyle w:val="ListParagraph"/>
        <w:numPr>
          <w:ilvl w:val="2"/>
          <w:numId w:val="4"/>
        </w:numPr>
        <w:rPr>
          <w:rFonts w:eastAsiaTheme="minorEastAsia"/>
          <w:color w:val="000000" w:themeColor="text1"/>
          <w:sz w:val="24"/>
          <w:szCs w:val="24"/>
        </w:rPr>
      </w:pPr>
      <w:r w:rsidRPr="274AE5E5">
        <w:rPr>
          <w:rFonts w:ascii="Times New Roman" w:eastAsia="Times New Roman" w:hAnsi="Times New Roman" w:cs="Times New Roman"/>
          <w:color w:val="000000" w:themeColor="text1"/>
          <w:sz w:val="24"/>
          <w:szCs w:val="24"/>
        </w:rPr>
        <w:t>Write the newly calculated US bill counts to their respective text boxes.</w:t>
      </w:r>
    </w:p>
    <w:p w14:paraId="025A160F" w14:textId="0E95629B" w:rsidR="274AE5E5" w:rsidRDefault="274AE5E5" w:rsidP="274AE5E5">
      <w:pPr>
        <w:pStyle w:val="ListParagraph"/>
        <w:numPr>
          <w:ilvl w:val="2"/>
          <w:numId w:val="4"/>
        </w:numPr>
        <w:rPr>
          <w:sz w:val="24"/>
          <w:szCs w:val="24"/>
        </w:rPr>
      </w:pPr>
    </w:p>
    <w:p w14:paraId="4EAFC0D4" w14:textId="77777777" w:rsidR="00A53A2D" w:rsidRDefault="00A53A2D" w:rsidP="00731CC8">
      <w:pPr>
        <w:rPr>
          <w:rFonts w:ascii="Times New Roman" w:hAnsi="Times New Roman" w:cs="Times New Roman"/>
          <w:b/>
          <w:sz w:val="24"/>
          <w:szCs w:val="60"/>
        </w:rPr>
      </w:pPr>
    </w:p>
    <w:p w14:paraId="22171324" w14:textId="77777777" w:rsidR="00A53A2D" w:rsidRDefault="00A53A2D" w:rsidP="00731CC8">
      <w:pPr>
        <w:rPr>
          <w:rFonts w:ascii="Times New Roman" w:hAnsi="Times New Roman" w:cs="Times New Roman"/>
          <w:b/>
          <w:sz w:val="24"/>
          <w:szCs w:val="60"/>
        </w:rPr>
      </w:pPr>
    </w:p>
    <w:p w14:paraId="124594DD" w14:textId="77777777" w:rsidR="00A53A2D" w:rsidRDefault="00A53A2D" w:rsidP="00731CC8">
      <w:pPr>
        <w:rPr>
          <w:rFonts w:ascii="Times New Roman" w:hAnsi="Times New Roman" w:cs="Times New Roman"/>
          <w:b/>
          <w:sz w:val="24"/>
          <w:szCs w:val="60"/>
        </w:rPr>
      </w:pPr>
    </w:p>
    <w:p w14:paraId="5AD3D4B4" w14:textId="77777777" w:rsidR="00A53A2D" w:rsidRDefault="00A53A2D" w:rsidP="00731CC8">
      <w:pPr>
        <w:rPr>
          <w:rFonts w:ascii="Times New Roman" w:hAnsi="Times New Roman" w:cs="Times New Roman"/>
          <w:b/>
          <w:sz w:val="24"/>
          <w:szCs w:val="60"/>
        </w:rPr>
      </w:pPr>
    </w:p>
    <w:p w14:paraId="4C2848E5" w14:textId="77777777" w:rsidR="00A53A2D" w:rsidRDefault="00A53A2D" w:rsidP="00731CC8">
      <w:pPr>
        <w:rPr>
          <w:rFonts w:ascii="Times New Roman" w:hAnsi="Times New Roman" w:cs="Times New Roman"/>
          <w:b/>
          <w:sz w:val="24"/>
          <w:szCs w:val="60"/>
        </w:rPr>
      </w:pPr>
    </w:p>
    <w:p w14:paraId="3D60889F" w14:textId="21FB98F9" w:rsidR="00731CC8" w:rsidRPr="007F3384" w:rsidRDefault="007F3384" w:rsidP="00731CC8">
      <w:pPr>
        <w:rPr>
          <w:rFonts w:ascii="Times New Roman" w:hAnsi="Times New Roman" w:cs="Times New Roman"/>
          <w:b/>
          <w:sz w:val="24"/>
          <w:szCs w:val="60"/>
        </w:rPr>
      </w:pPr>
      <w:bookmarkStart w:id="1" w:name="_GoBack"/>
      <w:bookmarkEnd w:id="1"/>
      <w:r w:rsidRPr="007F3384">
        <w:rPr>
          <w:rFonts w:ascii="Times New Roman" w:hAnsi="Times New Roman" w:cs="Times New Roman"/>
          <w:b/>
          <w:sz w:val="24"/>
          <w:szCs w:val="60"/>
        </w:rPr>
        <w:lastRenderedPageBreak/>
        <w:t>Sample Pictures:</w:t>
      </w:r>
    </w:p>
    <w:p w14:paraId="5D1D87AB" w14:textId="77777777" w:rsidR="00E938EC" w:rsidRDefault="00E938EC" w:rsidP="00E938EC">
      <w:pPr>
        <w:keepNext/>
      </w:pPr>
      <w:r>
        <w:rPr>
          <w:noProof/>
        </w:rPr>
        <w:drawing>
          <wp:inline distT="0" distB="0" distL="0" distR="0" wp14:anchorId="279A5AC9" wp14:editId="30B08800">
            <wp:extent cx="5943600" cy="35515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5943600" cy="3551555"/>
                    </a:xfrm>
                    <a:prstGeom prst="rect">
                      <a:avLst/>
                    </a:prstGeom>
                  </pic:spPr>
                </pic:pic>
              </a:graphicData>
            </a:graphic>
          </wp:inline>
        </w:drawing>
      </w:r>
    </w:p>
    <w:p w14:paraId="14B271A3" w14:textId="26E72B75" w:rsidR="007F3384" w:rsidRDefault="00E938EC" w:rsidP="00E938EC">
      <w:pPr>
        <w:pStyle w:val="Caption"/>
        <w:rPr>
          <w:rFonts w:ascii="Times New Roman" w:hAnsi="Times New Roman" w:cs="Times New Roman"/>
          <w:bCs/>
          <w:sz w:val="24"/>
          <w:szCs w:val="60"/>
        </w:rPr>
      </w:pPr>
      <w:r>
        <w:rPr>
          <w:rFonts w:ascii="Times New Roman" w:hAnsi="Times New Roman" w:cs="Times New Roman"/>
          <w:bCs/>
          <w:sz w:val="24"/>
          <w:szCs w:val="60"/>
        </w:rPr>
        <w:fldChar w:fldCharType="begin"/>
      </w:r>
      <w:r>
        <w:rPr>
          <w:rFonts w:ascii="Times New Roman" w:hAnsi="Times New Roman" w:cs="Times New Roman"/>
          <w:bCs/>
          <w:sz w:val="24"/>
          <w:szCs w:val="60"/>
        </w:rPr>
        <w:instrText xml:space="preserve"> SEQ Figure \* ARABIC </w:instrText>
      </w:r>
      <w:r>
        <w:rPr>
          <w:rFonts w:ascii="Times New Roman" w:hAnsi="Times New Roman" w:cs="Times New Roman"/>
          <w:bCs/>
          <w:sz w:val="24"/>
          <w:szCs w:val="60"/>
        </w:rPr>
        <w:fldChar w:fldCharType="separate"/>
      </w:r>
      <w:r w:rsidR="00195145">
        <w:rPr>
          <w:rFonts w:ascii="Times New Roman" w:hAnsi="Times New Roman" w:cs="Times New Roman"/>
          <w:bCs/>
          <w:noProof/>
          <w:sz w:val="24"/>
          <w:szCs w:val="60"/>
        </w:rPr>
        <w:t>1</w:t>
      </w:r>
      <w:r>
        <w:rPr>
          <w:rFonts w:ascii="Times New Roman" w:hAnsi="Times New Roman" w:cs="Times New Roman"/>
          <w:bCs/>
          <w:sz w:val="24"/>
          <w:szCs w:val="60"/>
        </w:rPr>
        <w:fldChar w:fldCharType="end"/>
      </w:r>
      <w:r>
        <w:t>: Example of the Message Box that should be displayed when the user inputs an invalid currency amount</w:t>
      </w:r>
    </w:p>
    <w:p w14:paraId="75522311" w14:textId="77777777" w:rsidR="00E80F89" w:rsidRDefault="00E80F89" w:rsidP="00E80F89">
      <w:pPr>
        <w:keepNext/>
      </w:pPr>
      <w:r>
        <w:rPr>
          <w:noProof/>
        </w:rPr>
        <w:drawing>
          <wp:inline distT="0" distB="0" distL="0" distR="0" wp14:anchorId="7D8D16B7" wp14:editId="54F9BBDC">
            <wp:extent cx="5943600" cy="36188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2">
                      <a:extLst>
                        <a:ext uri="{28A0092B-C50C-407E-A947-70E740481C1C}">
                          <a14:useLocalDpi xmlns:a14="http://schemas.microsoft.com/office/drawing/2010/main" val="0"/>
                        </a:ext>
                      </a:extLst>
                    </a:blip>
                    <a:stretch>
                      <a:fillRect/>
                    </a:stretch>
                  </pic:blipFill>
                  <pic:spPr>
                    <a:xfrm>
                      <a:off x="0" y="0"/>
                      <a:ext cx="5943600" cy="3618865"/>
                    </a:xfrm>
                    <a:prstGeom prst="rect">
                      <a:avLst/>
                    </a:prstGeom>
                  </pic:spPr>
                </pic:pic>
              </a:graphicData>
            </a:graphic>
          </wp:inline>
        </w:drawing>
      </w:r>
    </w:p>
    <w:p w14:paraId="48C31BC3" w14:textId="42A8B7C6" w:rsidR="007F3384" w:rsidRDefault="00E80F89" w:rsidP="00E80F89">
      <w:pPr>
        <w:pStyle w:val="Caption"/>
        <w:rPr>
          <w:rFonts w:ascii="Times New Roman" w:hAnsi="Times New Roman" w:cs="Times New Roman"/>
          <w:bCs/>
          <w:sz w:val="24"/>
          <w:szCs w:val="60"/>
        </w:rPr>
      </w:pPr>
      <w:r>
        <w:rPr>
          <w:rFonts w:ascii="Times New Roman" w:hAnsi="Times New Roman" w:cs="Times New Roman"/>
          <w:bCs/>
          <w:sz w:val="24"/>
          <w:szCs w:val="60"/>
        </w:rPr>
        <w:fldChar w:fldCharType="begin"/>
      </w:r>
      <w:r>
        <w:rPr>
          <w:rFonts w:ascii="Times New Roman" w:hAnsi="Times New Roman" w:cs="Times New Roman"/>
          <w:bCs/>
          <w:sz w:val="24"/>
          <w:szCs w:val="60"/>
        </w:rPr>
        <w:instrText xml:space="preserve"> SEQ Figure \* ARABIC </w:instrText>
      </w:r>
      <w:r>
        <w:rPr>
          <w:rFonts w:ascii="Times New Roman" w:hAnsi="Times New Roman" w:cs="Times New Roman"/>
          <w:bCs/>
          <w:sz w:val="24"/>
          <w:szCs w:val="60"/>
        </w:rPr>
        <w:fldChar w:fldCharType="separate"/>
      </w:r>
      <w:r w:rsidR="00195145">
        <w:rPr>
          <w:rFonts w:ascii="Times New Roman" w:hAnsi="Times New Roman" w:cs="Times New Roman"/>
          <w:bCs/>
          <w:noProof/>
          <w:sz w:val="24"/>
          <w:szCs w:val="60"/>
        </w:rPr>
        <w:t>2</w:t>
      </w:r>
      <w:r>
        <w:rPr>
          <w:rFonts w:ascii="Times New Roman" w:hAnsi="Times New Roman" w:cs="Times New Roman"/>
          <w:bCs/>
          <w:sz w:val="24"/>
          <w:szCs w:val="60"/>
        </w:rPr>
        <w:fldChar w:fldCharType="end"/>
      </w:r>
      <w:r>
        <w:t>: Example of the Message Box that should be displayed when the user does not select a currency type radio button</w:t>
      </w:r>
    </w:p>
    <w:p w14:paraId="2572C8BD" w14:textId="77777777" w:rsidR="00195145" w:rsidRDefault="00195145" w:rsidP="00195145">
      <w:pPr>
        <w:keepNext/>
      </w:pPr>
      <w:r>
        <w:rPr>
          <w:noProof/>
        </w:rPr>
        <w:lastRenderedPageBreak/>
        <w:drawing>
          <wp:inline distT="0" distB="0" distL="0" distR="0" wp14:anchorId="3D1FCDA1" wp14:editId="4241E41F">
            <wp:extent cx="5943600" cy="3568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5943600" cy="3568700"/>
                    </a:xfrm>
                    <a:prstGeom prst="rect">
                      <a:avLst/>
                    </a:prstGeom>
                  </pic:spPr>
                </pic:pic>
              </a:graphicData>
            </a:graphic>
          </wp:inline>
        </w:drawing>
      </w:r>
    </w:p>
    <w:p w14:paraId="0B5CC950" w14:textId="6F42519F" w:rsidR="007F3384" w:rsidRDefault="00195145" w:rsidP="00195145">
      <w:pPr>
        <w:pStyle w:val="Caption"/>
        <w:rPr>
          <w:rFonts w:ascii="Times New Roman" w:hAnsi="Times New Roman" w:cs="Times New Roman"/>
          <w:bCs/>
          <w:sz w:val="24"/>
          <w:szCs w:val="60"/>
        </w:rPr>
      </w:pPr>
      <w:r>
        <w:rPr>
          <w:rFonts w:ascii="Times New Roman" w:hAnsi="Times New Roman" w:cs="Times New Roman"/>
          <w:bCs/>
          <w:sz w:val="24"/>
          <w:szCs w:val="60"/>
        </w:rPr>
        <w:fldChar w:fldCharType="begin"/>
      </w:r>
      <w:r>
        <w:rPr>
          <w:rFonts w:ascii="Times New Roman" w:hAnsi="Times New Roman" w:cs="Times New Roman"/>
          <w:bCs/>
          <w:sz w:val="24"/>
          <w:szCs w:val="60"/>
        </w:rPr>
        <w:instrText xml:space="preserve"> SEQ Figure \* ARABIC </w:instrText>
      </w:r>
      <w:r>
        <w:rPr>
          <w:rFonts w:ascii="Times New Roman" w:hAnsi="Times New Roman" w:cs="Times New Roman"/>
          <w:bCs/>
          <w:sz w:val="24"/>
          <w:szCs w:val="60"/>
        </w:rPr>
        <w:fldChar w:fldCharType="separate"/>
      </w:r>
      <w:r>
        <w:rPr>
          <w:rFonts w:ascii="Times New Roman" w:hAnsi="Times New Roman" w:cs="Times New Roman"/>
          <w:bCs/>
          <w:noProof/>
          <w:sz w:val="24"/>
          <w:szCs w:val="60"/>
        </w:rPr>
        <w:t>3</w:t>
      </w:r>
      <w:r>
        <w:rPr>
          <w:rFonts w:ascii="Times New Roman" w:hAnsi="Times New Roman" w:cs="Times New Roman"/>
          <w:bCs/>
          <w:sz w:val="24"/>
          <w:szCs w:val="60"/>
        </w:rPr>
        <w:fldChar w:fldCharType="end"/>
      </w:r>
      <w:r>
        <w:t>: User inputted 123.45 Euros, selected the "Euros" radio button, then clicked the "Convert" button.</w:t>
      </w:r>
    </w:p>
    <w:p w14:paraId="32302073" w14:textId="77777777" w:rsidR="00450D41" w:rsidRDefault="00450D41" w:rsidP="00731CC8">
      <w:pPr>
        <w:rPr>
          <w:rFonts w:ascii="Times New Roman" w:hAnsi="Times New Roman" w:cs="Times New Roman"/>
          <w:bCs/>
          <w:sz w:val="24"/>
          <w:szCs w:val="60"/>
        </w:rPr>
      </w:pPr>
    </w:p>
    <w:p w14:paraId="3B79A17E" w14:textId="77777777" w:rsidR="00450D41" w:rsidRDefault="00450D41" w:rsidP="00731CC8">
      <w:pPr>
        <w:rPr>
          <w:rFonts w:ascii="Times New Roman" w:hAnsi="Times New Roman" w:cs="Times New Roman"/>
          <w:bCs/>
          <w:sz w:val="24"/>
          <w:szCs w:val="60"/>
        </w:rPr>
      </w:pPr>
    </w:p>
    <w:p w14:paraId="3CBB1AE4" w14:textId="7B59B4CA" w:rsidR="00731CC8" w:rsidRPr="00731CC8" w:rsidRDefault="00731CC8" w:rsidP="00731CC8">
      <w:pPr>
        <w:rPr>
          <w:rFonts w:ascii="Times New Roman" w:hAnsi="Times New Roman" w:cs="Times New Roman"/>
          <w:bCs/>
          <w:sz w:val="24"/>
          <w:szCs w:val="60"/>
        </w:rPr>
      </w:pPr>
      <w:r w:rsidRPr="00731CC8">
        <w:rPr>
          <w:rFonts w:ascii="Times New Roman" w:hAnsi="Times New Roman" w:cs="Times New Roman"/>
          <w:bCs/>
          <w:sz w:val="24"/>
          <w:szCs w:val="60"/>
        </w:rPr>
        <w:t>You will have ninety (90) minutes to complete your work.</w:t>
      </w:r>
    </w:p>
    <w:p w14:paraId="2B31A3B6" w14:textId="57D41FFF" w:rsidR="00731CC8" w:rsidRPr="00731CC8" w:rsidRDefault="00731CC8" w:rsidP="00731CC8">
      <w:pPr>
        <w:rPr>
          <w:rFonts w:ascii="Times New Roman" w:hAnsi="Times New Roman" w:cs="Times New Roman"/>
          <w:bCs/>
          <w:sz w:val="24"/>
          <w:szCs w:val="60"/>
        </w:rPr>
      </w:pPr>
      <w:r w:rsidRPr="00731CC8">
        <w:rPr>
          <w:rFonts w:ascii="Times New Roman" w:hAnsi="Times New Roman" w:cs="Times New Roman"/>
          <w:bCs/>
          <w:sz w:val="24"/>
          <w:szCs w:val="60"/>
        </w:rPr>
        <w:t>Your name and/or school name should not appear on any work you submit for grading. Remember to use your contestant # where appropriate.</w:t>
      </w:r>
    </w:p>
    <w:p w14:paraId="2A6244FA" w14:textId="77777777" w:rsidR="00731CC8" w:rsidRPr="00731CC8" w:rsidRDefault="00731CC8" w:rsidP="00731CC8">
      <w:pPr>
        <w:rPr>
          <w:rFonts w:ascii="Times New Roman" w:hAnsi="Times New Roman" w:cs="Times New Roman"/>
          <w:bCs/>
          <w:sz w:val="24"/>
          <w:szCs w:val="60"/>
        </w:rPr>
      </w:pPr>
      <w:r w:rsidRPr="00731CC8">
        <w:rPr>
          <w:rFonts w:ascii="Times New Roman" w:hAnsi="Times New Roman" w:cs="Times New Roman"/>
          <w:bCs/>
          <w:sz w:val="24"/>
          <w:szCs w:val="60"/>
        </w:rPr>
        <w:t xml:space="preserve">Submit a copy your entire solution/project to the flash drive provided. You must submit your entire solution/project so that the graders may open your project to review the source code and/or build and execute your solution/project. </w:t>
      </w:r>
      <w:r w:rsidRPr="00731CC8">
        <w:rPr>
          <w:rFonts w:ascii="Times New Roman" w:hAnsi="Times New Roman" w:cs="Times New Roman"/>
          <w:b/>
          <w:sz w:val="24"/>
          <w:szCs w:val="60"/>
        </w:rPr>
        <w:t>Submissions that do not contain source code will not be graded.</w:t>
      </w:r>
      <w:r w:rsidRPr="00731CC8">
        <w:rPr>
          <w:rFonts w:ascii="Times New Roman" w:hAnsi="Times New Roman" w:cs="Times New Roman"/>
          <w:bCs/>
          <w:sz w:val="24"/>
          <w:szCs w:val="60"/>
        </w:rPr>
        <w:t xml:space="preserve"> </w:t>
      </w:r>
    </w:p>
    <w:p w14:paraId="16FCE5B7" w14:textId="77777777" w:rsidR="00731CC8" w:rsidRPr="00731CC8" w:rsidRDefault="00731CC8" w:rsidP="00731CC8">
      <w:pPr>
        <w:rPr>
          <w:rFonts w:ascii="Times New Roman" w:hAnsi="Times New Roman" w:cs="Times New Roman"/>
          <w:bCs/>
          <w:sz w:val="24"/>
          <w:szCs w:val="60"/>
        </w:rPr>
      </w:pPr>
    </w:p>
    <w:p w14:paraId="0E6C25BA" w14:textId="42312B27" w:rsidR="00731CC8" w:rsidRDefault="00731CC8" w:rsidP="00731CC8">
      <w:pPr>
        <w:rPr>
          <w:rFonts w:ascii="Times New Roman" w:hAnsi="Times New Roman" w:cs="Times New Roman"/>
          <w:bCs/>
          <w:sz w:val="24"/>
          <w:szCs w:val="60"/>
        </w:rPr>
      </w:pPr>
      <w:r w:rsidRPr="00731CC8">
        <w:rPr>
          <w:rFonts w:ascii="Times New Roman" w:hAnsi="Times New Roman" w:cs="Times New Roman"/>
          <w:bCs/>
          <w:sz w:val="24"/>
          <w:szCs w:val="60"/>
        </w:rPr>
        <w:t>Development Standards</w:t>
      </w:r>
    </w:p>
    <w:p w14:paraId="01EE6DC8" w14:textId="77777777" w:rsidR="00731CC8" w:rsidRPr="00731CC8" w:rsidRDefault="00731CC8" w:rsidP="00731CC8">
      <w:pPr>
        <w:pStyle w:val="ListParagraph"/>
        <w:numPr>
          <w:ilvl w:val="0"/>
          <w:numId w:val="5"/>
        </w:numPr>
        <w:rPr>
          <w:rFonts w:ascii="Times New Roman" w:hAnsi="Times New Roman" w:cs="Times New Roman"/>
          <w:bCs/>
          <w:sz w:val="24"/>
          <w:szCs w:val="60"/>
        </w:rPr>
      </w:pPr>
      <w:r w:rsidRPr="00731CC8">
        <w:rPr>
          <w:rFonts w:ascii="Times New Roman" w:hAnsi="Times New Roman" w:cs="Times New Roman"/>
          <w:bCs/>
          <w:sz w:val="24"/>
          <w:szCs w:val="60"/>
        </w:rPr>
        <w:t>Standard name prefixes must be utilized for variables.</w:t>
      </w:r>
    </w:p>
    <w:p w14:paraId="2C470718" w14:textId="10ECE8AB" w:rsidR="00731CC8" w:rsidRDefault="00731CC8" w:rsidP="00731CC8">
      <w:pPr>
        <w:pStyle w:val="ListParagraph"/>
        <w:numPr>
          <w:ilvl w:val="0"/>
          <w:numId w:val="5"/>
        </w:numPr>
        <w:rPr>
          <w:rFonts w:ascii="Times New Roman" w:hAnsi="Times New Roman" w:cs="Times New Roman"/>
          <w:bCs/>
          <w:sz w:val="24"/>
          <w:szCs w:val="60"/>
        </w:rPr>
      </w:pPr>
      <w:r w:rsidRPr="00731CC8">
        <w:rPr>
          <w:rFonts w:ascii="Times New Roman" w:hAnsi="Times New Roman" w:cs="Times New Roman"/>
          <w:bCs/>
          <w:sz w:val="24"/>
          <w:szCs w:val="60"/>
        </w:rPr>
        <w:t xml:space="preserve">All subroutines, functions, and methods must be documented with comments explaining the purpose of the method, the input parameters (if any), and the output (if any). </w:t>
      </w:r>
    </w:p>
    <w:p w14:paraId="77C37500" w14:textId="7F913B99" w:rsidR="00C96CA3" w:rsidRDefault="00C96CA3">
      <w:pPr>
        <w:rPr>
          <w:rFonts w:ascii="Times New Roman" w:hAnsi="Times New Roman" w:cs="Times New Roman"/>
          <w:bCs/>
          <w:sz w:val="24"/>
          <w:szCs w:val="60"/>
        </w:rPr>
      </w:pPr>
      <w:r>
        <w:rPr>
          <w:rFonts w:ascii="Times New Roman" w:hAnsi="Times New Roman" w:cs="Times New Roman"/>
          <w:bCs/>
          <w:sz w:val="24"/>
          <w:szCs w:val="60"/>
        </w:rPr>
        <w:br w:type="page"/>
      </w:r>
    </w:p>
    <w:p w14:paraId="7CCD7942"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lastRenderedPageBreak/>
        <w:t xml:space="preserve">Your application will be scored on the following criteria: </w:t>
      </w:r>
    </w:p>
    <w:p w14:paraId="71B1C6AB"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4C1F8B53" w14:textId="77777777" w:rsidR="00C96CA3" w:rsidRPr="00C96CA3" w:rsidRDefault="00C96CA3" w:rsidP="00C96CA3">
      <w:pPr>
        <w:spacing w:after="0" w:line="240" w:lineRule="auto"/>
        <w:rPr>
          <w:rFonts w:ascii="Times New Roman" w:eastAsia="Times New Roman" w:hAnsi="Times New Roman" w:cs="Times New Roman"/>
          <w:b/>
          <w:sz w:val="24"/>
          <w:szCs w:val="24"/>
          <w:u w:val="single"/>
        </w:rPr>
      </w:pPr>
      <w:r w:rsidRPr="00C96CA3">
        <w:rPr>
          <w:rFonts w:ascii="Times New Roman" w:eastAsia="Times New Roman" w:hAnsi="Times New Roman" w:cs="Times New Roman"/>
          <w:b/>
          <w:sz w:val="24"/>
          <w:szCs w:val="24"/>
          <w:u w:val="single"/>
        </w:rPr>
        <w:t>Solution and Project</w:t>
      </w:r>
    </w:p>
    <w:p w14:paraId="7130DD12"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The project is present on the flash drive</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10 pts</w:t>
      </w:r>
    </w:p>
    <w:p w14:paraId="7A9DE748"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The project is named according to the naming conventions</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10 pts</w:t>
      </w:r>
    </w:p>
    <w:p w14:paraId="16BEBD27"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2E6B4EB8" w14:textId="77777777" w:rsidR="00C96CA3" w:rsidRPr="00C96CA3" w:rsidRDefault="00C96CA3" w:rsidP="00C96CA3">
      <w:pPr>
        <w:spacing w:after="0" w:line="240" w:lineRule="auto"/>
        <w:rPr>
          <w:rFonts w:ascii="Times New Roman" w:eastAsia="Times New Roman" w:hAnsi="Times New Roman" w:cs="Times New Roman"/>
          <w:b/>
          <w:sz w:val="24"/>
          <w:szCs w:val="24"/>
          <w:u w:val="single"/>
        </w:rPr>
      </w:pPr>
      <w:r w:rsidRPr="00C96CA3">
        <w:rPr>
          <w:rFonts w:ascii="Times New Roman" w:eastAsia="Times New Roman" w:hAnsi="Times New Roman" w:cs="Times New Roman"/>
          <w:b/>
          <w:sz w:val="24"/>
          <w:szCs w:val="24"/>
          <w:u w:val="single"/>
        </w:rPr>
        <w:t>Program Execution</w:t>
      </w:r>
    </w:p>
    <w:p w14:paraId="65B7C29B"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 xml:space="preserve">Code copied to USB drive and program runs from USB </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 xml:space="preserve">____ 20 pts </w:t>
      </w:r>
    </w:p>
    <w:p w14:paraId="55B1A560"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1B223163" w14:textId="77777777" w:rsidR="00C96CA3" w:rsidRPr="00C96CA3" w:rsidRDefault="00C96CA3" w:rsidP="00C96CA3">
      <w:pPr>
        <w:spacing w:after="0" w:line="240" w:lineRule="auto"/>
        <w:rPr>
          <w:rFonts w:ascii="Times New Roman" w:eastAsia="Times New Roman" w:hAnsi="Times New Roman" w:cs="Times New Roman"/>
          <w:i/>
          <w:sz w:val="24"/>
          <w:szCs w:val="24"/>
        </w:rPr>
      </w:pPr>
      <w:r w:rsidRPr="00C96CA3">
        <w:rPr>
          <w:rFonts w:ascii="Times New Roman" w:eastAsia="Times New Roman" w:hAnsi="Times New Roman" w:cs="Times New Roman"/>
          <w:i/>
          <w:sz w:val="24"/>
          <w:szCs w:val="24"/>
        </w:rPr>
        <w:t xml:space="preserve">If the program does not execute, then the remaining items in the program executive section receive a score of zero. </w:t>
      </w:r>
    </w:p>
    <w:p w14:paraId="09CD70D2"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74FF721B" w14:textId="5FF6EEAD"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 xml:space="preserve">The title of the form is </w:t>
      </w:r>
      <w:r w:rsidR="00BA51F4">
        <w:rPr>
          <w:rFonts w:ascii="Times New Roman" w:eastAsia="Times New Roman" w:hAnsi="Times New Roman" w:cs="Times New Roman"/>
          <w:sz w:val="24"/>
          <w:szCs w:val="24"/>
        </w:rPr>
        <w:t>“</w:t>
      </w:r>
      <w:r w:rsidR="00E91973">
        <w:rPr>
          <w:rFonts w:ascii="Times New Roman" w:eastAsia="Times New Roman" w:hAnsi="Times New Roman" w:cs="Times New Roman"/>
          <w:sz w:val="24"/>
          <w:szCs w:val="24"/>
        </w:rPr>
        <w:t>Currency</w:t>
      </w:r>
      <w:r w:rsidRPr="00C96CA3">
        <w:rPr>
          <w:rFonts w:ascii="Times New Roman" w:eastAsia="Times New Roman" w:hAnsi="Times New Roman" w:cs="Times New Roman"/>
          <w:sz w:val="24"/>
          <w:szCs w:val="24"/>
        </w:rPr>
        <w:t xml:space="preserve"> Calculator</w:t>
      </w:r>
      <w:r w:rsidRPr="00C96CA3">
        <w:rPr>
          <w:rFonts w:ascii="Times New Roman" w:eastAsia="Times New Roman" w:hAnsi="Times New Roman" w:cs="Times New Roman"/>
          <w:sz w:val="24"/>
          <w:szCs w:val="24"/>
        </w:rPr>
        <w:tab/>
      </w:r>
      <w:r w:rsidR="00BA51F4">
        <w:rPr>
          <w:rFonts w:ascii="Times New Roman" w:eastAsia="Times New Roman" w:hAnsi="Times New Roman" w:cs="Times New Roman"/>
          <w:sz w:val="24"/>
          <w:szCs w:val="24"/>
        </w:rPr>
        <w:t>“</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00BA51F4">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____ 10 pts</w:t>
      </w:r>
    </w:p>
    <w:p w14:paraId="06C97B2F"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The main form does not have minimize or maximize buttons</w:t>
      </w:r>
    </w:p>
    <w:p w14:paraId="7A8779D6" w14:textId="77777777" w:rsidR="00C96CA3" w:rsidRPr="00C96CA3" w:rsidRDefault="00C96CA3" w:rsidP="00C96CA3">
      <w:pPr>
        <w:spacing w:after="0" w:line="240" w:lineRule="auto"/>
        <w:ind w:firstLine="720"/>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in the Form Handle</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10 pts</w:t>
      </w:r>
    </w:p>
    <w:p w14:paraId="0C88A85A"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The form’s start position is the center of the screen and it cannot be resized</w:t>
      </w:r>
      <w:r w:rsidRPr="00C96CA3">
        <w:rPr>
          <w:rFonts w:ascii="Times New Roman" w:eastAsia="Times New Roman" w:hAnsi="Times New Roman" w:cs="Times New Roman"/>
          <w:sz w:val="24"/>
          <w:szCs w:val="24"/>
        </w:rPr>
        <w:tab/>
        <w:t>____ 10 pts</w:t>
      </w:r>
    </w:p>
    <w:p w14:paraId="71AF461B" w14:textId="61968500" w:rsidR="00C96CA3" w:rsidRPr="00C96CA3" w:rsidRDefault="002475BC"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window</w:t>
      </w:r>
      <w:r w:rsidR="00C96CA3" w:rsidRPr="00C96CA3">
        <w:rPr>
          <w:rFonts w:ascii="Times New Roman" w:eastAsia="Times New Roman" w:hAnsi="Times New Roman" w:cs="Times New Roman"/>
          <w:sz w:val="24"/>
          <w:szCs w:val="24"/>
        </w:rPr>
        <w:t xml:space="preserve"> has the correct buttons, text boxes, radio buttons and </w:t>
      </w:r>
    </w:p>
    <w:p w14:paraId="6C216999" w14:textId="28F63FC6" w:rsidR="00C96CA3" w:rsidRDefault="00C96CA3" w:rsidP="00C96CA3">
      <w:pPr>
        <w:spacing w:after="0" w:line="240" w:lineRule="auto"/>
        <w:ind w:firstLine="720"/>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labels based upon the Figures</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20 pts</w:t>
      </w:r>
    </w:p>
    <w:p w14:paraId="09F94781" w14:textId="7542AB62" w:rsidR="0093441F" w:rsidRPr="00C96CA3" w:rsidRDefault="00A169D8" w:rsidP="009344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Clicking “Convert” button performs both calculations</w:t>
      </w:r>
      <w:r w:rsidR="0093441F">
        <w:rPr>
          <w:rFonts w:ascii="Times New Roman" w:eastAsia="Times New Roman" w:hAnsi="Times New Roman" w:cs="Times New Roman"/>
          <w:sz w:val="24"/>
          <w:szCs w:val="24"/>
        </w:rPr>
        <w:tab/>
      </w:r>
      <w:r w:rsidR="0093441F">
        <w:rPr>
          <w:rFonts w:ascii="Times New Roman" w:eastAsia="Times New Roman" w:hAnsi="Times New Roman" w:cs="Times New Roman"/>
          <w:sz w:val="24"/>
          <w:szCs w:val="24"/>
        </w:rPr>
        <w:tab/>
      </w:r>
      <w:r w:rsidR="0093441F">
        <w:rPr>
          <w:rFonts w:ascii="Times New Roman" w:eastAsia="Times New Roman" w:hAnsi="Times New Roman" w:cs="Times New Roman"/>
          <w:sz w:val="24"/>
          <w:szCs w:val="24"/>
        </w:rPr>
        <w:tab/>
      </w:r>
      <w:r w:rsidR="0093441F" w:rsidRPr="00C96CA3">
        <w:rPr>
          <w:rFonts w:ascii="Times New Roman" w:eastAsia="Times New Roman" w:hAnsi="Times New Roman" w:cs="Times New Roman"/>
          <w:sz w:val="24"/>
          <w:szCs w:val="24"/>
        </w:rPr>
        <w:t xml:space="preserve">  </w:t>
      </w:r>
      <w:r w:rsidR="0093441F" w:rsidRPr="00C96CA3">
        <w:rPr>
          <w:rFonts w:ascii="Times New Roman" w:eastAsia="Times New Roman" w:hAnsi="Times New Roman" w:cs="Times New Roman"/>
          <w:sz w:val="24"/>
          <w:szCs w:val="24"/>
        </w:rPr>
        <w:tab/>
        <w:t xml:space="preserve">____ </w:t>
      </w:r>
      <w:r w:rsidR="0093441F">
        <w:rPr>
          <w:rFonts w:ascii="Times New Roman" w:eastAsia="Times New Roman" w:hAnsi="Times New Roman" w:cs="Times New Roman"/>
          <w:sz w:val="24"/>
          <w:szCs w:val="24"/>
        </w:rPr>
        <w:t>3</w:t>
      </w:r>
      <w:r w:rsidR="0093441F" w:rsidRPr="00C96CA3">
        <w:rPr>
          <w:rFonts w:ascii="Times New Roman" w:eastAsia="Times New Roman" w:hAnsi="Times New Roman" w:cs="Times New Roman"/>
          <w:sz w:val="24"/>
          <w:szCs w:val="24"/>
        </w:rPr>
        <w:t>0 pts</w:t>
      </w:r>
    </w:p>
    <w:p w14:paraId="58DD1315" w14:textId="5C0EBCE5" w:rsidR="00C96CA3" w:rsidRDefault="002475BC"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Currency</w:t>
      </w:r>
      <w:r w:rsidR="00BF714F">
        <w:rPr>
          <w:rFonts w:ascii="Times New Roman" w:eastAsia="Times New Roman" w:hAnsi="Times New Roman" w:cs="Times New Roman"/>
          <w:sz w:val="24"/>
          <w:szCs w:val="24"/>
        </w:rPr>
        <w:t xml:space="preserve"> Converter</w:t>
      </w:r>
      <w:r w:rsidR="00C96CA3" w:rsidRPr="00C96CA3">
        <w:rPr>
          <w:rFonts w:ascii="Times New Roman" w:eastAsia="Times New Roman" w:hAnsi="Times New Roman" w:cs="Times New Roman"/>
          <w:sz w:val="24"/>
          <w:szCs w:val="24"/>
        </w:rPr>
        <w:t xml:space="preserve">: </w:t>
      </w:r>
      <w:r w:rsidR="005B3A13">
        <w:rPr>
          <w:rFonts w:ascii="Times New Roman" w:eastAsia="Times New Roman" w:hAnsi="Times New Roman" w:cs="Times New Roman"/>
          <w:sz w:val="24"/>
          <w:szCs w:val="24"/>
        </w:rPr>
        <w:t>calculations are performed properly</w:t>
      </w:r>
      <w:r w:rsidR="005B3A13">
        <w:rPr>
          <w:rFonts w:ascii="Times New Roman" w:eastAsia="Times New Roman" w:hAnsi="Times New Roman" w:cs="Times New Roman"/>
          <w:sz w:val="24"/>
          <w:szCs w:val="24"/>
        </w:rPr>
        <w:tab/>
      </w:r>
      <w:r w:rsidR="005B3A13">
        <w:rPr>
          <w:rFonts w:ascii="Times New Roman" w:eastAsia="Times New Roman" w:hAnsi="Times New Roman" w:cs="Times New Roman"/>
          <w:sz w:val="24"/>
          <w:szCs w:val="24"/>
        </w:rPr>
        <w:tab/>
      </w:r>
      <w:r w:rsidR="005B3A13">
        <w:rPr>
          <w:rFonts w:ascii="Times New Roman" w:eastAsia="Times New Roman" w:hAnsi="Times New Roman" w:cs="Times New Roman"/>
          <w:sz w:val="24"/>
          <w:szCs w:val="24"/>
        </w:rPr>
        <w:tab/>
      </w:r>
      <w:r w:rsidR="00C96CA3" w:rsidRPr="00C96CA3">
        <w:rPr>
          <w:rFonts w:ascii="Times New Roman" w:eastAsia="Times New Roman" w:hAnsi="Times New Roman" w:cs="Times New Roman"/>
          <w:sz w:val="24"/>
          <w:szCs w:val="24"/>
        </w:rPr>
        <w:t xml:space="preserve">  </w:t>
      </w:r>
      <w:r w:rsidR="00C96CA3" w:rsidRPr="00C96CA3">
        <w:rPr>
          <w:rFonts w:ascii="Times New Roman" w:eastAsia="Times New Roman" w:hAnsi="Times New Roman" w:cs="Times New Roman"/>
          <w:sz w:val="24"/>
          <w:szCs w:val="24"/>
        </w:rPr>
        <w:tab/>
        <w:t xml:space="preserve">____ </w:t>
      </w:r>
      <w:r w:rsidR="00240154">
        <w:rPr>
          <w:rFonts w:ascii="Times New Roman" w:eastAsia="Times New Roman" w:hAnsi="Times New Roman" w:cs="Times New Roman"/>
          <w:sz w:val="24"/>
          <w:szCs w:val="24"/>
        </w:rPr>
        <w:t>3</w:t>
      </w:r>
      <w:r w:rsidR="00C96CA3" w:rsidRPr="00C96CA3">
        <w:rPr>
          <w:rFonts w:ascii="Times New Roman" w:eastAsia="Times New Roman" w:hAnsi="Times New Roman" w:cs="Times New Roman"/>
          <w:sz w:val="24"/>
          <w:szCs w:val="24"/>
        </w:rPr>
        <w:t>0 pts</w:t>
      </w:r>
    </w:p>
    <w:p w14:paraId="3C717BD4" w14:textId="0267756B" w:rsidR="00BC77DA" w:rsidRPr="00C96CA3" w:rsidRDefault="00BC77DA"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Currency Converter</w:t>
      </w:r>
      <w:r w:rsidRPr="00C96C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amounts are rounded to nearest hundredths place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 xml:space="preserve">____ </w:t>
      </w:r>
      <w:r>
        <w:rPr>
          <w:rFonts w:ascii="Times New Roman" w:eastAsia="Times New Roman" w:hAnsi="Times New Roman" w:cs="Times New Roman"/>
          <w:sz w:val="24"/>
          <w:szCs w:val="24"/>
        </w:rPr>
        <w:t>1</w:t>
      </w:r>
      <w:r w:rsidRPr="00C96CA3">
        <w:rPr>
          <w:rFonts w:ascii="Times New Roman" w:eastAsia="Times New Roman" w:hAnsi="Times New Roman" w:cs="Times New Roman"/>
          <w:sz w:val="24"/>
          <w:szCs w:val="24"/>
        </w:rPr>
        <w:t>0 pts</w:t>
      </w:r>
    </w:p>
    <w:p w14:paraId="3431FA40" w14:textId="464C9887" w:rsidR="00C96CA3" w:rsidRDefault="005B3A13"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Currency</w:t>
      </w:r>
      <w:r w:rsidR="00BF714F">
        <w:rPr>
          <w:rFonts w:ascii="Times New Roman" w:eastAsia="Times New Roman" w:hAnsi="Times New Roman" w:cs="Times New Roman"/>
          <w:sz w:val="24"/>
          <w:szCs w:val="24"/>
        </w:rPr>
        <w:t xml:space="preserve"> Converter</w:t>
      </w:r>
      <w:r w:rsidR="00C96CA3" w:rsidRPr="00C96CA3">
        <w:rPr>
          <w:rFonts w:ascii="Times New Roman" w:eastAsia="Times New Roman" w:hAnsi="Times New Roman" w:cs="Times New Roman"/>
          <w:sz w:val="24"/>
          <w:szCs w:val="24"/>
        </w:rPr>
        <w:t>:</w:t>
      </w:r>
      <w:r w:rsidR="00240154">
        <w:rPr>
          <w:rFonts w:ascii="Times New Roman" w:eastAsia="Times New Roman" w:hAnsi="Times New Roman" w:cs="Times New Roman"/>
          <w:sz w:val="24"/>
          <w:szCs w:val="24"/>
        </w:rPr>
        <w:t xml:space="preserve"> Message Box is shown for invalid currency amount</w:t>
      </w:r>
      <w:r w:rsidR="00C96CA3" w:rsidRPr="00C96CA3">
        <w:rPr>
          <w:rFonts w:ascii="Times New Roman" w:eastAsia="Times New Roman" w:hAnsi="Times New Roman" w:cs="Times New Roman"/>
          <w:sz w:val="24"/>
          <w:szCs w:val="24"/>
        </w:rPr>
        <w:tab/>
      </w:r>
      <w:r w:rsidR="00C96CA3" w:rsidRPr="00C96CA3">
        <w:rPr>
          <w:rFonts w:ascii="Times New Roman" w:eastAsia="Times New Roman" w:hAnsi="Times New Roman" w:cs="Times New Roman"/>
          <w:sz w:val="24"/>
          <w:szCs w:val="24"/>
        </w:rPr>
        <w:tab/>
        <w:t>____ 20 pt</w:t>
      </w:r>
      <w:r w:rsidR="00BF714F">
        <w:rPr>
          <w:rFonts w:ascii="Times New Roman" w:eastAsia="Times New Roman" w:hAnsi="Times New Roman" w:cs="Times New Roman"/>
          <w:sz w:val="24"/>
          <w:szCs w:val="24"/>
        </w:rPr>
        <w:t>s</w:t>
      </w:r>
    </w:p>
    <w:p w14:paraId="37C51381" w14:textId="03845E7F" w:rsidR="0089286C" w:rsidRPr="00C96CA3" w:rsidRDefault="0089286C"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Currency</w:t>
      </w:r>
      <w:r w:rsidR="00BF714F">
        <w:rPr>
          <w:rFonts w:ascii="Times New Roman" w:eastAsia="Times New Roman" w:hAnsi="Times New Roman" w:cs="Times New Roman"/>
          <w:sz w:val="24"/>
          <w:szCs w:val="24"/>
        </w:rPr>
        <w:t xml:space="preserve"> Converter</w:t>
      </w:r>
      <w:r w:rsidRPr="00C96CA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Message Box is shown for </w:t>
      </w:r>
      <w:r w:rsidR="00BF714F">
        <w:rPr>
          <w:rFonts w:ascii="Times New Roman" w:eastAsia="Times New Roman" w:hAnsi="Times New Roman" w:cs="Times New Roman"/>
          <w:sz w:val="24"/>
          <w:szCs w:val="24"/>
        </w:rPr>
        <w:t>no radio button selected</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20 pts</w:t>
      </w:r>
    </w:p>
    <w:p w14:paraId="60C8853E" w14:textId="25B87C0C" w:rsidR="00BF714F" w:rsidRDefault="00707ADA" w:rsidP="00BF71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Bill Breakdown</w:t>
      </w:r>
      <w:r w:rsidR="00BF714F" w:rsidRPr="00C96CA3">
        <w:rPr>
          <w:rFonts w:ascii="Times New Roman" w:eastAsia="Times New Roman" w:hAnsi="Times New Roman" w:cs="Times New Roman"/>
          <w:sz w:val="24"/>
          <w:szCs w:val="24"/>
        </w:rPr>
        <w:t>:</w:t>
      </w:r>
      <w:r w:rsidR="00BF714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calculations are performed properly</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BF714F" w:rsidRPr="00C96CA3">
        <w:rPr>
          <w:rFonts w:ascii="Times New Roman" w:eastAsia="Times New Roman" w:hAnsi="Times New Roman" w:cs="Times New Roman"/>
          <w:sz w:val="24"/>
          <w:szCs w:val="24"/>
        </w:rPr>
        <w:tab/>
      </w:r>
      <w:r w:rsidR="00BF714F" w:rsidRPr="00C96CA3">
        <w:rPr>
          <w:rFonts w:ascii="Times New Roman" w:eastAsia="Times New Roman" w:hAnsi="Times New Roman" w:cs="Times New Roman"/>
          <w:sz w:val="24"/>
          <w:szCs w:val="24"/>
        </w:rPr>
        <w:tab/>
        <w:t>____ 20 pts</w:t>
      </w:r>
    </w:p>
    <w:p w14:paraId="317BA34A" w14:textId="5D8A9801" w:rsidR="0093441F" w:rsidRPr="00C96CA3" w:rsidRDefault="0093441F" w:rsidP="00BF71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Bill Breakdown</w:t>
      </w:r>
      <w:r w:rsidRPr="00C96CA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dollar amount is rounded down to nearest dollar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20 pts</w:t>
      </w:r>
    </w:p>
    <w:p w14:paraId="3D870B36" w14:textId="4126EBAA" w:rsidR="00C96CA3" w:rsidRDefault="00C96CA3" w:rsidP="00BF714F">
      <w:pPr>
        <w:spacing w:after="0" w:line="240" w:lineRule="auto"/>
        <w:rPr>
          <w:rFonts w:ascii="Times New Roman" w:eastAsia="Times New Roman" w:hAnsi="Times New Roman" w:cs="Times New Roman"/>
          <w:sz w:val="24"/>
          <w:szCs w:val="24"/>
        </w:rPr>
      </w:pPr>
    </w:p>
    <w:p w14:paraId="0D2BB4EC" w14:textId="77777777" w:rsidR="00BF714F" w:rsidRPr="00C96CA3" w:rsidRDefault="00BF714F" w:rsidP="00BF714F">
      <w:pPr>
        <w:spacing w:after="0" w:line="240" w:lineRule="auto"/>
        <w:rPr>
          <w:rFonts w:ascii="Times New Roman" w:eastAsia="Times New Roman" w:hAnsi="Times New Roman" w:cs="Times New Roman"/>
          <w:sz w:val="24"/>
          <w:szCs w:val="24"/>
        </w:rPr>
      </w:pPr>
    </w:p>
    <w:p w14:paraId="00C5E7D8" w14:textId="77777777" w:rsidR="00C96CA3" w:rsidRPr="00C96CA3" w:rsidRDefault="00C96CA3" w:rsidP="00C96CA3">
      <w:pPr>
        <w:spacing w:after="0" w:line="240" w:lineRule="auto"/>
        <w:rPr>
          <w:rFonts w:ascii="Times New Roman" w:eastAsia="Times New Roman" w:hAnsi="Times New Roman" w:cs="Times New Roman"/>
          <w:b/>
          <w:sz w:val="24"/>
          <w:szCs w:val="24"/>
          <w:u w:val="single"/>
        </w:rPr>
      </w:pPr>
      <w:r w:rsidRPr="00C96CA3">
        <w:rPr>
          <w:rFonts w:ascii="Times New Roman" w:eastAsia="Times New Roman" w:hAnsi="Times New Roman" w:cs="Times New Roman"/>
          <w:b/>
          <w:sz w:val="24"/>
          <w:szCs w:val="24"/>
          <w:u w:val="single"/>
        </w:rPr>
        <w:t xml:space="preserve">Source Code Review </w:t>
      </w:r>
    </w:p>
    <w:p w14:paraId="435BF90C"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 xml:space="preserve">Code is commented at the top, for each function, and as needed </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 xml:space="preserve">____ 10 pts </w:t>
      </w:r>
    </w:p>
    <w:p w14:paraId="3A6E2850"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Code uses reasonable and consistent variable naming conventions</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 xml:space="preserve">____ 10 pts </w:t>
      </w:r>
    </w:p>
    <w:p w14:paraId="699930EE" w14:textId="5CF1E7E0" w:rsidR="00C96CA3" w:rsidRPr="00C96CA3" w:rsidRDefault="00D658AF" w:rsidP="000D7F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Currency Converter</w:t>
      </w:r>
      <w:r w:rsidR="00C96CA3" w:rsidRPr="00C96CA3">
        <w:rPr>
          <w:rFonts w:ascii="Times New Roman" w:eastAsia="Times New Roman" w:hAnsi="Times New Roman" w:cs="Times New Roman"/>
          <w:color w:val="000000"/>
          <w:sz w:val="24"/>
          <w:szCs w:val="24"/>
        </w:rPr>
        <w:t>: code for “</w:t>
      </w:r>
      <w:r w:rsidR="000D7FEF">
        <w:rPr>
          <w:rFonts w:ascii="Times New Roman" w:eastAsia="Times New Roman" w:hAnsi="Times New Roman" w:cs="Times New Roman"/>
          <w:color w:val="000000"/>
          <w:sz w:val="24"/>
          <w:szCs w:val="24"/>
        </w:rPr>
        <w:t>convertButton_Click</w:t>
      </w:r>
      <w:r w:rsidR="00C96CA3" w:rsidRPr="00C96CA3">
        <w:rPr>
          <w:rFonts w:ascii="Times New Roman" w:eastAsia="Times New Roman" w:hAnsi="Times New Roman" w:cs="Times New Roman"/>
          <w:color w:val="000000"/>
          <w:sz w:val="24"/>
          <w:szCs w:val="24"/>
        </w:rPr>
        <w:t>” method is present</w:t>
      </w:r>
      <w:r w:rsidR="000D7FEF">
        <w:rPr>
          <w:rFonts w:ascii="Times New Roman" w:eastAsia="Times New Roman" w:hAnsi="Times New Roman" w:cs="Times New Roman"/>
          <w:color w:val="000000"/>
          <w:sz w:val="24"/>
          <w:szCs w:val="24"/>
        </w:rPr>
        <w:tab/>
      </w:r>
      <w:r w:rsidR="000D7FEF">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____ 20 pts</w:t>
      </w:r>
    </w:p>
    <w:p w14:paraId="34F70B61" w14:textId="24333E83" w:rsidR="00C96CA3" w:rsidRPr="00C96CA3" w:rsidRDefault="00D658AF" w:rsidP="00C96C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Currency Converter</w:t>
      </w:r>
      <w:r w:rsidR="00C96CA3" w:rsidRPr="00C96CA3">
        <w:rPr>
          <w:rFonts w:ascii="Times New Roman" w:eastAsia="Times New Roman" w:hAnsi="Times New Roman" w:cs="Times New Roman"/>
          <w:color w:val="000000"/>
          <w:sz w:val="24"/>
          <w:szCs w:val="24"/>
        </w:rPr>
        <w:t xml:space="preserve">: code for </w:t>
      </w:r>
      <w:r>
        <w:rPr>
          <w:rFonts w:ascii="Times New Roman" w:eastAsia="Times New Roman" w:hAnsi="Times New Roman" w:cs="Times New Roman"/>
          <w:color w:val="000000"/>
          <w:sz w:val="24"/>
          <w:szCs w:val="24"/>
        </w:rPr>
        <w:t>displaying Message Boxes is present</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10 pts</w:t>
      </w:r>
    </w:p>
    <w:p w14:paraId="047C57D1" w14:textId="47D07C09" w:rsidR="00C96CA3" w:rsidRPr="00C96CA3" w:rsidRDefault="00D658AF" w:rsidP="00C96C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Currency Converter</w:t>
      </w:r>
      <w:r w:rsidR="00C96CA3" w:rsidRPr="00C96CA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444287">
        <w:rPr>
          <w:rFonts w:ascii="Times New Roman" w:eastAsia="Times New Roman" w:hAnsi="Times New Roman" w:cs="Times New Roman"/>
          <w:color w:val="000000"/>
          <w:sz w:val="24"/>
          <w:szCs w:val="24"/>
        </w:rPr>
        <w:t>code for calculating currency values is present</w:t>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20 pts</w:t>
      </w:r>
    </w:p>
    <w:p w14:paraId="3D23A78E" w14:textId="372D6DDC" w:rsidR="00C96CA3" w:rsidRPr="00C96CA3" w:rsidRDefault="00444287" w:rsidP="0044428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Bill Breakdown</w:t>
      </w:r>
      <w:r w:rsidR="00C96CA3" w:rsidRPr="00C96CA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code for </w:t>
      </w:r>
      <w:r w:rsidR="00B5480B">
        <w:rPr>
          <w:rFonts w:ascii="Times New Roman" w:eastAsia="Times New Roman" w:hAnsi="Times New Roman" w:cs="Times New Roman"/>
          <w:color w:val="000000"/>
          <w:sz w:val="24"/>
          <w:szCs w:val="24"/>
        </w:rPr>
        <w:t>rounding dollar amount down is present</w:t>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20 pts</w:t>
      </w:r>
    </w:p>
    <w:p w14:paraId="1BDFDA37" w14:textId="6A7E683A" w:rsidR="00C96CA3" w:rsidRPr="00C96CA3" w:rsidRDefault="00B5480B" w:rsidP="00C96CA3">
      <w:pPr>
        <w:spacing w:after="0" w:line="240" w:lineRule="auto"/>
        <w:rPr>
          <w:rFonts w:ascii="Times New Roman" w:eastAsia="Times New Roman" w:hAnsi="Times New Roman" w:cs="Times New Roman"/>
          <w:color w:val="000000"/>
          <w:sz w:val="24"/>
          <w:szCs w:val="24"/>
        </w:rPr>
      </w:pPr>
      <w:r w:rsidRPr="00B5480B">
        <w:rPr>
          <w:rFonts w:ascii="Times New Roman" w:eastAsia="Times New Roman" w:hAnsi="Times New Roman" w:cs="Times New Roman"/>
          <w:color w:val="000000"/>
          <w:sz w:val="24"/>
          <w:szCs w:val="24"/>
        </w:rPr>
        <w:t>Bill Breakdown</w:t>
      </w:r>
      <w:r w:rsidR="00C96CA3" w:rsidRPr="00C96CA3">
        <w:rPr>
          <w:rFonts w:ascii="Times New Roman" w:eastAsia="Times New Roman" w:hAnsi="Times New Roman" w:cs="Times New Roman"/>
          <w:color w:val="000000"/>
          <w:sz w:val="24"/>
          <w:szCs w:val="24"/>
        </w:rPr>
        <w:t xml:space="preserve">: code </w:t>
      </w:r>
      <w:r w:rsidR="007A514F">
        <w:rPr>
          <w:rFonts w:ascii="Times New Roman" w:eastAsia="Times New Roman" w:hAnsi="Times New Roman" w:cs="Times New Roman"/>
          <w:color w:val="000000"/>
          <w:sz w:val="24"/>
          <w:szCs w:val="24"/>
        </w:rPr>
        <w:t>for finding minimum number of each bill is present</w:t>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20 pts</w:t>
      </w:r>
    </w:p>
    <w:p w14:paraId="75C32B78" w14:textId="0269FAA1" w:rsidR="00C96CA3" w:rsidRPr="00C96CA3" w:rsidRDefault="00B5480B" w:rsidP="00C96CA3">
      <w:pPr>
        <w:spacing w:after="0" w:line="240" w:lineRule="auto"/>
        <w:rPr>
          <w:rFonts w:ascii="Times New Roman" w:eastAsia="Times New Roman" w:hAnsi="Times New Roman" w:cs="Times New Roman"/>
          <w:color w:val="000000"/>
          <w:sz w:val="24"/>
          <w:szCs w:val="24"/>
        </w:rPr>
      </w:pPr>
      <w:r w:rsidRPr="00B5480B">
        <w:rPr>
          <w:rFonts w:ascii="Times New Roman" w:eastAsia="Times New Roman" w:hAnsi="Times New Roman" w:cs="Times New Roman"/>
          <w:color w:val="000000"/>
          <w:sz w:val="24"/>
          <w:szCs w:val="24"/>
        </w:rPr>
        <w:t>Bill Breakdown</w:t>
      </w:r>
      <w:r w:rsidR="00C96CA3" w:rsidRPr="00C96CA3">
        <w:rPr>
          <w:rFonts w:ascii="Times New Roman" w:eastAsia="Times New Roman" w:hAnsi="Times New Roman" w:cs="Times New Roman"/>
          <w:color w:val="000000"/>
          <w:sz w:val="24"/>
          <w:szCs w:val="24"/>
        </w:rPr>
        <w:t>: Code to stop calculation until proper data is present</w:t>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20 pts</w:t>
      </w:r>
    </w:p>
    <w:p w14:paraId="5B67A356"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01A8622F" w14:textId="7172C1E3" w:rsidR="00C96CA3" w:rsidRDefault="00C96CA3" w:rsidP="00A8287D">
      <w:pPr>
        <w:tabs>
          <w:tab w:val="left" w:pos="5580"/>
          <w:tab w:val="left" w:pos="7920"/>
        </w:tabs>
        <w:spacing w:after="0" w:line="240" w:lineRule="auto"/>
        <w:jc w:val="right"/>
        <w:rPr>
          <w:rFonts w:ascii="Times New Roman" w:eastAsia="Times New Roman" w:hAnsi="Times New Roman" w:cs="Times New Roman"/>
          <w:b/>
          <w:sz w:val="28"/>
          <w:szCs w:val="28"/>
        </w:rPr>
      </w:pPr>
      <w:r w:rsidRPr="00C96CA3">
        <w:rPr>
          <w:rFonts w:ascii="Times New Roman" w:eastAsia="Times New Roman" w:hAnsi="Times New Roman" w:cs="Times New Roman"/>
          <w:b/>
          <w:sz w:val="28"/>
          <w:szCs w:val="28"/>
        </w:rPr>
        <w:t xml:space="preserve">Total Points: </w:t>
      </w:r>
      <w:r w:rsidRPr="00C96CA3">
        <w:rPr>
          <w:rFonts w:ascii="Times New Roman" w:eastAsia="Times New Roman" w:hAnsi="Times New Roman" w:cs="Times New Roman"/>
          <w:b/>
          <w:sz w:val="28"/>
          <w:szCs w:val="28"/>
        </w:rPr>
        <w:tab/>
      </w:r>
      <w:r w:rsidRPr="00C96CA3">
        <w:rPr>
          <w:rFonts w:ascii="Times New Roman" w:eastAsia="Times New Roman" w:hAnsi="Times New Roman" w:cs="Times New Roman"/>
          <w:sz w:val="28"/>
          <w:szCs w:val="28"/>
        </w:rPr>
        <w:t>____</w:t>
      </w:r>
      <w:r w:rsidRPr="00C96CA3">
        <w:rPr>
          <w:rFonts w:ascii="Times New Roman" w:eastAsia="Times New Roman" w:hAnsi="Times New Roman" w:cs="Times New Roman"/>
          <w:b/>
          <w:sz w:val="28"/>
          <w:szCs w:val="28"/>
        </w:rPr>
        <w:t xml:space="preserve"> / </w:t>
      </w:r>
      <w:r w:rsidR="001233F5">
        <w:rPr>
          <w:rFonts w:ascii="Times New Roman" w:eastAsia="Times New Roman" w:hAnsi="Times New Roman" w:cs="Times New Roman"/>
          <w:b/>
          <w:sz w:val="28"/>
          <w:szCs w:val="28"/>
        </w:rPr>
        <w:t>3</w:t>
      </w:r>
      <w:r w:rsidRPr="00C96CA3">
        <w:rPr>
          <w:rFonts w:ascii="Times New Roman" w:eastAsia="Times New Roman" w:hAnsi="Times New Roman" w:cs="Times New Roman"/>
          <w:b/>
          <w:sz w:val="28"/>
          <w:szCs w:val="28"/>
        </w:rPr>
        <w:t>70 pts</w:t>
      </w:r>
    </w:p>
    <w:p w14:paraId="5A851899" w14:textId="3F0D9E97" w:rsidR="001C2D4F" w:rsidRDefault="001C2D4F">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0889EE1C" w14:textId="71198B94" w:rsidR="001C2D4F" w:rsidRDefault="001C2D4F" w:rsidP="001C2D4F">
      <w:pPr>
        <w:tabs>
          <w:tab w:val="left" w:pos="5580"/>
          <w:tab w:val="left" w:pos="7920"/>
        </w:tabs>
        <w:spacing w:after="0" w:line="240" w:lineRule="auto"/>
        <w:rPr>
          <w:rFonts w:ascii="Times New Roman" w:eastAsia="Times New Roman" w:hAnsi="Times New Roman" w:cs="Times New Roman"/>
          <w:b/>
          <w:sz w:val="28"/>
          <w:szCs w:val="28"/>
          <w:u w:val="single"/>
        </w:rPr>
      </w:pPr>
      <w:r w:rsidRPr="001C2D4F">
        <w:rPr>
          <w:rFonts w:ascii="Times New Roman" w:eastAsia="Times New Roman" w:hAnsi="Times New Roman" w:cs="Times New Roman"/>
          <w:b/>
          <w:sz w:val="28"/>
          <w:szCs w:val="28"/>
          <w:u w:val="single"/>
        </w:rPr>
        <w:lastRenderedPageBreak/>
        <w:t>Potential Solution</w:t>
      </w:r>
    </w:p>
    <w:p w14:paraId="46E8FB1F" w14:textId="77777777" w:rsidR="002E6A7F" w:rsidRDefault="002E6A7F" w:rsidP="002E6A7F">
      <w:pPr>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w:t>
      </w:r>
    </w:p>
    <w:p w14:paraId="72F6C0D4" w14:textId="77777777" w:rsidR="002E6A7F" w:rsidRDefault="002E6A7F" w:rsidP="002E6A7F">
      <w:pPr>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 xml:space="preserve"> * CS_330_01_2345_6789</w:t>
      </w:r>
    </w:p>
    <w:p w14:paraId="7F508CC8"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xml:space="preserve"> */</w:t>
      </w:r>
    </w:p>
    <w:p w14:paraId="5035D9F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System;</w:t>
      </w:r>
    </w:p>
    <w:p w14:paraId="3CF744E0"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System.Collections.Generic;</w:t>
      </w:r>
    </w:p>
    <w:p w14:paraId="751A1A0B"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System.Windows.Forms;</w:t>
      </w:r>
    </w:p>
    <w:p w14:paraId="0565FB9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34711FA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namespace</w:t>
      </w:r>
      <w:r>
        <w:rPr>
          <w:rFonts w:ascii="Consolas" w:hAnsi="Consolas" w:cs="Consolas"/>
          <w:color w:val="000000"/>
          <w:sz w:val="19"/>
          <w:szCs w:val="19"/>
        </w:rPr>
        <w:t xml:space="preserve"> CSharpProgrammingBPA</w:t>
      </w:r>
    </w:p>
    <w:p w14:paraId="72D9118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0C834909"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0000FF"/>
          <w:sz w:val="19"/>
          <w:szCs w:val="19"/>
        </w:rPr>
        <w:t>partial</w:t>
      </w:r>
      <w:r>
        <w:rPr>
          <w:rFonts w:ascii="Consolas" w:hAnsi="Consolas" w:cs="Consolas"/>
          <w:color w:val="000000"/>
          <w:sz w:val="19"/>
          <w:szCs w:val="19"/>
        </w:rPr>
        <w:t xml:space="preserve"> </w:t>
      </w:r>
      <w:r>
        <w:rPr>
          <w:rFonts w:ascii="Consolas" w:hAnsi="Consolas" w:cs="Consolas"/>
          <w:color w:val="0000FF"/>
          <w:sz w:val="19"/>
          <w:szCs w:val="19"/>
        </w:rPr>
        <w:t>class</w:t>
      </w:r>
      <w:r>
        <w:rPr>
          <w:rFonts w:ascii="Consolas" w:hAnsi="Consolas" w:cs="Consolas"/>
          <w:color w:val="000000"/>
          <w:sz w:val="19"/>
          <w:szCs w:val="19"/>
        </w:rPr>
        <w:t xml:space="preserve"> </w:t>
      </w:r>
      <w:r>
        <w:rPr>
          <w:rFonts w:ascii="Consolas" w:hAnsi="Consolas" w:cs="Consolas"/>
          <w:color w:val="2B91AF"/>
          <w:sz w:val="19"/>
          <w:szCs w:val="19"/>
        </w:rPr>
        <w:t>CurrencyConverterForm</w:t>
      </w:r>
      <w:r>
        <w:rPr>
          <w:rFonts w:ascii="Consolas" w:hAnsi="Consolas" w:cs="Consolas"/>
          <w:color w:val="000000"/>
          <w:sz w:val="19"/>
          <w:szCs w:val="19"/>
        </w:rPr>
        <w:t xml:space="preserve"> : Form</w:t>
      </w:r>
    </w:p>
    <w:p w14:paraId="239586A8"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3A5BB13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private</w:t>
      </w:r>
      <w:r>
        <w:rPr>
          <w:rFonts w:ascii="Consolas" w:hAnsi="Consolas" w:cs="Consolas"/>
          <w:color w:val="000000"/>
          <w:sz w:val="19"/>
          <w:szCs w:val="19"/>
        </w:rPr>
        <w:t xml:space="preserve"> </w:t>
      </w: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0000FF"/>
          <w:sz w:val="19"/>
          <w:szCs w:val="19"/>
        </w:rPr>
        <w:t>readonly</w:t>
      </w:r>
      <w:r>
        <w:rPr>
          <w:rFonts w:ascii="Consolas" w:hAnsi="Consolas" w:cs="Consolas"/>
          <w:color w:val="000000"/>
          <w:sz w:val="19"/>
          <w:szCs w:val="19"/>
        </w:rPr>
        <w:t xml:space="preserve"> </w:t>
      </w:r>
      <w:r>
        <w:rPr>
          <w:rFonts w:ascii="Consolas" w:hAnsi="Consolas" w:cs="Consolas"/>
          <w:color w:val="0000FF"/>
          <w:sz w:val="19"/>
          <w:szCs w:val="19"/>
        </w:rPr>
        <w:t>double</w:t>
      </w:r>
      <w:r>
        <w:rPr>
          <w:rFonts w:ascii="Consolas" w:hAnsi="Consolas" w:cs="Consolas"/>
          <w:color w:val="000000"/>
          <w:sz w:val="19"/>
          <w:szCs w:val="19"/>
        </w:rPr>
        <w:t xml:space="preserve"> dollarToPound = 0.76;</w:t>
      </w:r>
    </w:p>
    <w:p w14:paraId="6AA9C705"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private</w:t>
      </w:r>
      <w:r>
        <w:rPr>
          <w:rFonts w:ascii="Consolas" w:hAnsi="Consolas" w:cs="Consolas"/>
          <w:color w:val="000000"/>
          <w:sz w:val="19"/>
          <w:szCs w:val="19"/>
        </w:rPr>
        <w:t xml:space="preserve"> </w:t>
      </w: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0000FF"/>
          <w:sz w:val="19"/>
          <w:szCs w:val="19"/>
        </w:rPr>
        <w:t>readonly</w:t>
      </w:r>
      <w:r>
        <w:rPr>
          <w:rFonts w:ascii="Consolas" w:hAnsi="Consolas" w:cs="Consolas"/>
          <w:color w:val="000000"/>
          <w:sz w:val="19"/>
          <w:szCs w:val="19"/>
        </w:rPr>
        <w:t xml:space="preserve"> </w:t>
      </w:r>
      <w:r>
        <w:rPr>
          <w:rFonts w:ascii="Consolas" w:hAnsi="Consolas" w:cs="Consolas"/>
          <w:color w:val="0000FF"/>
          <w:sz w:val="19"/>
          <w:szCs w:val="19"/>
        </w:rPr>
        <w:t>double</w:t>
      </w:r>
      <w:r>
        <w:rPr>
          <w:rFonts w:ascii="Consolas" w:hAnsi="Consolas" w:cs="Consolas"/>
          <w:color w:val="000000"/>
          <w:sz w:val="19"/>
          <w:szCs w:val="19"/>
        </w:rPr>
        <w:t xml:space="preserve"> dollarToEuro = 0.84;</w:t>
      </w:r>
    </w:p>
    <w:p w14:paraId="0E44EE5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private</w:t>
      </w:r>
      <w:r>
        <w:rPr>
          <w:rFonts w:ascii="Consolas" w:hAnsi="Consolas" w:cs="Consolas"/>
          <w:color w:val="000000"/>
          <w:sz w:val="19"/>
          <w:szCs w:val="19"/>
        </w:rPr>
        <w:t xml:space="preserve"> </w:t>
      </w: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0000FF"/>
          <w:sz w:val="19"/>
          <w:szCs w:val="19"/>
        </w:rPr>
        <w:t>readonly</w:t>
      </w:r>
      <w:r>
        <w:rPr>
          <w:rFonts w:ascii="Consolas" w:hAnsi="Consolas" w:cs="Consolas"/>
          <w:color w:val="000000"/>
          <w:sz w:val="19"/>
          <w:szCs w:val="19"/>
        </w:rPr>
        <w:t xml:space="preserve"> </w:t>
      </w:r>
      <w:r>
        <w:rPr>
          <w:rFonts w:ascii="Consolas" w:hAnsi="Consolas" w:cs="Consolas"/>
          <w:color w:val="0000FF"/>
          <w:sz w:val="19"/>
          <w:szCs w:val="19"/>
        </w:rPr>
        <w:t>double</w:t>
      </w:r>
      <w:r>
        <w:rPr>
          <w:rFonts w:ascii="Consolas" w:hAnsi="Consolas" w:cs="Consolas"/>
          <w:color w:val="000000"/>
          <w:sz w:val="19"/>
          <w:szCs w:val="19"/>
        </w:rPr>
        <w:t xml:space="preserve"> dollarToYen = 104.53;</w:t>
      </w:r>
    </w:p>
    <w:p w14:paraId="0577A206"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598F78A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private</w:t>
      </w:r>
      <w:r>
        <w:rPr>
          <w:rFonts w:ascii="Consolas" w:hAnsi="Consolas" w:cs="Consolas"/>
          <w:color w:val="000000"/>
          <w:sz w:val="19"/>
          <w:szCs w:val="19"/>
        </w:rPr>
        <w:t xml:space="preserve"> </w:t>
      </w:r>
      <w:r>
        <w:rPr>
          <w:rFonts w:ascii="Consolas" w:hAnsi="Consolas" w:cs="Consolas"/>
          <w:color w:val="0000FF"/>
          <w:sz w:val="19"/>
          <w:szCs w:val="19"/>
        </w:rPr>
        <w:t>static</w:t>
      </w:r>
      <w:r>
        <w:rPr>
          <w:rFonts w:ascii="Consolas" w:hAnsi="Consolas" w:cs="Consolas"/>
          <w:color w:val="000000"/>
          <w:sz w:val="19"/>
          <w:szCs w:val="19"/>
        </w:rPr>
        <w:t xml:space="preserve"> </w:t>
      </w:r>
      <w:r>
        <w:rPr>
          <w:rFonts w:ascii="Consolas" w:hAnsi="Consolas" w:cs="Consolas"/>
          <w:color w:val="0000FF"/>
          <w:sz w:val="19"/>
          <w:szCs w:val="19"/>
        </w:rPr>
        <w:t>readonly</w:t>
      </w:r>
      <w:r>
        <w:rPr>
          <w:rFonts w:ascii="Consolas" w:hAnsi="Consolas" w:cs="Consolas"/>
          <w:color w:val="000000"/>
          <w:sz w:val="19"/>
          <w:szCs w:val="19"/>
        </w:rPr>
        <w:t xml:space="preserve"> </w:t>
      </w:r>
      <w:r>
        <w:rPr>
          <w:rFonts w:ascii="Consolas" w:hAnsi="Consolas" w:cs="Consolas"/>
          <w:color w:val="0000FF"/>
          <w:sz w:val="19"/>
          <w:szCs w:val="19"/>
        </w:rPr>
        <w:t>int</w:t>
      </w:r>
      <w:r>
        <w:rPr>
          <w:rFonts w:ascii="Consolas" w:hAnsi="Consolas" w:cs="Consolas"/>
          <w:color w:val="000000"/>
          <w:sz w:val="19"/>
          <w:szCs w:val="19"/>
        </w:rPr>
        <w:t>[] dollarBills = { 100, 50, 20, 10, 5, 1 };</w:t>
      </w:r>
    </w:p>
    <w:p w14:paraId="70155D09"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7E9F1A7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public</w:t>
      </w:r>
      <w:r>
        <w:rPr>
          <w:rFonts w:ascii="Consolas" w:hAnsi="Consolas" w:cs="Consolas"/>
          <w:color w:val="000000"/>
          <w:sz w:val="19"/>
          <w:szCs w:val="19"/>
        </w:rPr>
        <w:t xml:space="preserve"> </w:t>
      </w:r>
      <w:r>
        <w:rPr>
          <w:rFonts w:ascii="Consolas" w:hAnsi="Consolas" w:cs="Consolas"/>
          <w:color w:val="2B91AF"/>
          <w:sz w:val="19"/>
          <w:szCs w:val="19"/>
        </w:rPr>
        <w:t>CurrencyConverterForm</w:t>
      </w:r>
      <w:r>
        <w:rPr>
          <w:rFonts w:ascii="Consolas" w:hAnsi="Consolas" w:cs="Consolas"/>
          <w:color w:val="000000"/>
          <w:sz w:val="19"/>
          <w:szCs w:val="19"/>
        </w:rPr>
        <w:t>()</w:t>
      </w:r>
    </w:p>
    <w:p w14:paraId="38C6BB78"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3B12B0A7"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InitializeComponent();</w:t>
      </w:r>
    </w:p>
    <w:p w14:paraId="570FCA2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13CA87E5"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5BCC143D" w14:textId="77777777" w:rsidR="002E6A7F" w:rsidRDefault="1A086A28" w:rsidP="1A086A28">
      <w:pPr>
        <w:spacing w:after="0" w:line="240" w:lineRule="auto"/>
        <w:rPr>
          <w:rFonts w:ascii="Consolas" w:hAnsi="Consolas" w:cs="Consolas"/>
          <w:color w:val="000000" w:themeColor="text1"/>
          <w:sz w:val="19"/>
          <w:szCs w:val="19"/>
        </w:rPr>
      </w:pPr>
      <w:r w:rsidRPr="1A086A28">
        <w:rPr>
          <w:rFonts w:ascii="Consolas" w:hAnsi="Consolas" w:cs="Consolas"/>
          <w:color w:val="000000" w:themeColor="text1"/>
          <w:sz w:val="19"/>
          <w:szCs w:val="19"/>
        </w:rPr>
        <w:t xml:space="preserve">        </w:t>
      </w:r>
      <w:r w:rsidRPr="1A086A28">
        <w:rPr>
          <w:rFonts w:ascii="Consolas" w:hAnsi="Consolas" w:cs="Consolas"/>
          <w:color w:val="0000FF"/>
          <w:sz w:val="19"/>
          <w:szCs w:val="19"/>
        </w:rPr>
        <w:t>private</w:t>
      </w:r>
      <w:r w:rsidRPr="1A086A28">
        <w:rPr>
          <w:rFonts w:ascii="Consolas" w:hAnsi="Consolas" w:cs="Consolas"/>
          <w:color w:val="000000" w:themeColor="text1"/>
          <w:sz w:val="19"/>
          <w:szCs w:val="19"/>
        </w:rPr>
        <w:t xml:space="preserve"> </w:t>
      </w:r>
      <w:r w:rsidRPr="1A086A28">
        <w:rPr>
          <w:rFonts w:ascii="Consolas" w:hAnsi="Consolas" w:cs="Consolas"/>
          <w:color w:val="0000FF"/>
          <w:sz w:val="19"/>
          <w:szCs w:val="19"/>
        </w:rPr>
        <w:t>void</w:t>
      </w:r>
      <w:r w:rsidRPr="1A086A28">
        <w:rPr>
          <w:rFonts w:ascii="Consolas" w:hAnsi="Consolas" w:cs="Consolas"/>
          <w:color w:val="000000" w:themeColor="text1"/>
          <w:sz w:val="19"/>
          <w:szCs w:val="19"/>
        </w:rPr>
        <w:t xml:space="preserve"> btnConvert_Click(</w:t>
      </w:r>
      <w:r w:rsidRPr="1A086A28">
        <w:rPr>
          <w:rFonts w:ascii="Consolas" w:hAnsi="Consolas" w:cs="Consolas"/>
          <w:color w:val="0000FF"/>
          <w:sz w:val="19"/>
          <w:szCs w:val="19"/>
        </w:rPr>
        <w:t>object</w:t>
      </w:r>
      <w:r w:rsidRPr="1A086A28">
        <w:rPr>
          <w:rFonts w:ascii="Consolas" w:hAnsi="Consolas" w:cs="Consolas"/>
          <w:color w:val="000000" w:themeColor="text1"/>
          <w:sz w:val="19"/>
          <w:szCs w:val="19"/>
        </w:rPr>
        <w:t xml:space="preserve"> sender, </w:t>
      </w:r>
      <w:r w:rsidRPr="1A086A28">
        <w:rPr>
          <w:rFonts w:ascii="Consolas" w:hAnsi="Consolas" w:cs="Consolas"/>
          <w:color w:val="0000FF"/>
          <w:sz w:val="19"/>
          <w:szCs w:val="19"/>
        </w:rPr>
        <w:t>EventArgs</w:t>
      </w:r>
      <w:r w:rsidRPr="1A086A28">
        <w:rPr>
          <w:rFonts w:ascii="Consolas" w:hAnsi="Consolas" w:cs="Consolas"/>
          <w:color w:val="000000" w:themeColor="text1"/>
          <w:sz w:val="19"/>
          <w:szCs w:val="19"/>
        </w:rPr>
        <w:t xml:space="preserve"> e)</w:t>
      </w:r>
    </w:p>
    <w:p w14:paraId="3F313CE8"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5EFA5477"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var</w:t>
      </w:r>
      <w:r>
        <w:rPr>
          <w:rFonts w:ascii="Consolas" w:hAnsi="Consolas" w:cs="Consolas"/>
          <w:color w:val="000000"/>
          <w:sz w:val="19"/>
          <w:szCs w:val="19"/>
        </w:rPr>
        <w:t xml:space="preserve"> convertButton = sender </w:t>
      </w:r>
      <w:r>
        <w:rPr>
          <w:rFonts w:ascii="Consolas" w:hAnsi="Consolas" w:cs="Consolas"/>
          <w:color w:val="0000FF"/>
          <w:sz w:val="19"/>
          <w:szCs w:val="19"/>
        </w:rPr>
        <w:t>as</w:t>
      </w:r>
      <w:r>
        <w:rPr>
          <w:rFonts w:ascii="Consolas" w:hAnsi="Consolas" w:cs="Consolas"/>
          <w:color w:val="000000"/>
          <w:sz w:val="19"/>
          <w:szCs w:val="19"/>
        </w:rPr>
        <w:t xml:space="preserve"> Button;</w:t>
      </w:r>
    </w:p>
    <w:p w14:paraId="44873E4F"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136E37D1"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(convertButton != </w:t>
      </w:r>
      <w:r>
        <w:rPr>
          <w:rFonts w:ascii="Consolas" w:hAnsi="Consolas" w:cs="Consolas"/>
          <w:color w:val="0000FF"/>
          <w:sz w:val="19"/>
          <w:szCs w:val="19"/>
        </w:rPr>
        <w:t>null</w:t>
      </w:r>
      <w:r>
        <w:rPr>
          <w:rFonts w:ascii="Consolas" w:hAnsi="Consolas" w:cs="Consolas"/>
          <w:color w:val="000000"/>
          <w:sz w:val="19"/>
          <w:szCs w:val="19"/>
        </w:rPr>
        <w:t>)</w:t>
      </w:r>
    </w:p>
    <w:p w14:paraId="065FFB9C"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2B44495E"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var</w:t>
      </w:r>
      <w:r>
        <w:rPr>
          <w:rFonts w:ascii="Consolas" w:hAnsi="Consolas" w:cs="Consolas"/>
          <w:color w:val="000000"/>
          <w:sz w:val="19"/>
          <w:szCs w:val="19"/>
        </w:rPr>
        <w:t xml:space="preserve"> currencyInDollars = getSelectedCurrencyAsDollars();</w:t>
      </w:r>
    </w:p>
    <w:p w14:paraId="75BF6FB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4C2EA8A2"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(currencyInDollars == </w:t>
      </w:r>
      <w:r>
        <w:rPr>
          <w:rFonts w:ascii="Consolas" w:hAnsi="Consolas" w:cs="Consolas"/>
          <w:color w:val="0000FF"/>
          <w:sz w:val="19"/>
          <w:szCs w:val="19"/>
        </w:rPr>
        <w:t>null</w:t>
      </w:r>
      <w:r>
        <w:rPr>
          <w:rFonts w:ascii="Consolas" w:hAnsi="Consolas" w:cs="Consolas"/>
          <w:color w:val="000000"/>
          <w:sz w:val="19"/>
          <w:szCs w:val="19"/>
        </w:rPr>
        <w:t xml:space="preserve">) </w:t>
      </w:r>
      <w:r>
        <w:rPr>
          <w:rFonts w:ascii="Consolas" w:hAnsi="Consolas" w:cs="Consolas"/>
          <w:color w:val="0000FF"/>
          <w:sz w:val="19"/>
          <w:szCs w:val="19"/>
        </w:rPr>
        <w:t>return</w:t>
      </w:r>
      <w:r>
        <w:rPr>
          <w:rFonts w:ascii="Consolas" w:hAnsi="Consolas" w:cs="Consolas"/>
          <w:color w:val="000000"/>
          <w:sz w:val="19"/>
          <w:szCs w:val="19"/>
        </w:rPr>
        <w:t>;</w:t>
      </w:r>
    </w:p>
    <w:p w14:paraId="35083C2C"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17F93E5A"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Convert the dollar amount into each type of currency</w:t>
      </w:r>
    </w:p>
    <w:p w14:paraId="4FD9B86B"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dollarsBox.Text = currencyInDollars.Value.ToString(</w:t>
      </w:r>
      <w:r>
        <w:rPr>
          <w:rFonts w:ascii="Consolas" w:hAnsi="Consolas" w:cs="Consolas"/>
          <w:color w:val="A31515"/>
          <w:sz w:val="19"/>
          <w:szCs w:val="19"/>
        </w:rPr>
        <w:t>"#.##"</w:t>
      </w:r>
      <w:r>
        <w:rPr>
          <w:rFonts w:ascii="Consolas" w:hAnsi="Consolas" w:cs="Consolas"/>
          <w:color w:val="000000"/>
          <w:sz w:val="19"/>
          <w:szCs w:val="19"/>
        </w:rPr>
        <w:t>);</w:t>
      </w:r>
    </w:p>
    <w:p w14:paraId="6E84C3C6"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poundsBox.Text = (currencyInDollars.Value * dollarToPound).ToString(</w:t>
      </w:r>
      <w:r>
        <w:rPr>
          <w:rFonts w:ascii="Consolas" w:hAnsi="Consolas" w:cs="Consolas"/>
          <w:color w:val="A31515"/>
          <w:sz w:val="19"/>
          <w:szCs w:val="19"/>
        </w:rPr>
        <w:t>"#.##"</w:t>
      </w:r>
      <w:r>
        <w:rPr>
          <w:rFonts w:ascii="Consolas" w:hAnsi="Consolas" w:cs="Consolas"/>
          <w:color w:val="000000"/>
          <w:sz w:val="19"/>
          <w:szCs w:val="19"/>
        </w:rPr>
        <w:t>);</w:t>
      </w:r>
    </w:p>
    <w:p w14:paraId="76577A2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eurosBox.Text = (currencyInDollars.Value * dollarToEuro).ToString(</w:t>
      </w:r>
      <w:r>
        <w:rPr>
          <w:rFonts w:ascii="Consolas" w:hAnsi="Consolas" w:cs="Consolas"/>
          <w:color w:val="A31515"/>
          <w:sz w:val="19"/>
          <w:szCs w:val="19"/>
        </w:rPr>
        <w:t>"#.##"</w:t>
      </w:r>
      <w:r>
        <w:rPr>
          <w:rFonts w:ascii="Consolas" w:hAnsi="Consolas" w:cs="Consolas"/>
          <w:color w:val="000000"/>
          <w:sz w:val="19"/>
          <w:szCs w:val="19"/>
        </w:rPr>
        <w:t>);</w:t>
      </w:r>
    </w:p>
    <w:p w14:paraId="14F5909F"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yenBox.Text = (currencyInDollars.Value * dollarToYen).ToString(</w:t>
      </w:r>
      <w:r>
        <w:rPr>
          <w:rFonts w:ascii="Consolas" w:hAnsi="Consolas" w:cs="Consolas"/>
          <w:color w:val="A31515"/>
          <w:sz w:val="19"/>
          <w:szCs w:val="19"/>
        </w:rPr>
        <w:t>"#.##"</w:t>
      </w:r>
      <w:r>
        <w:rPr>
          <w:rFonts w:ascii="Consolas" w:hAnsi="Consolas" w:cs="Consolas"/>
          <w:color w:val="000000"/>
          <w:sz w:val="19"/>
          <w:szCs w:val="19"/>
        </w:rPr>
        <w:t>);</w:t>
      </w:r>
    </w:p>
    <w:p w14:paraId="2BB9D9A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13DF0CB2"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8000"/>
          <w:sz w:val="19"/>
          <w:szCs w:val="19"/>
        </w:rPr>
        <w:t>// Break the dollar amount into the smallest amount of dollar bills possible</w:t>
      </w:r>
    </w:p>
    <w:p w14:paraId="6EF6D14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var</w:t>
      </w:r>
      <w:r>
        <w:rPr>
          <w:rFonts w:ascii="Consolas" w:hAnsi="Consolas" w:cs="Consolas"/>
          <w:color w:val="000000"/>
          <w:sz w:val="19"/>
          <w:szCs w:val="19"/>
        </w:rPr>
        <w:t xml:space="preserve"> dollarBillCounts = </w:t>
      </w:r>
      <w:r>
        <w:rPr>
          <w:rFonts w:ascii="Consolas" w:hAnsi="Consolas" w:cs="Consolas"/>
          <w:color w:val="0000FF"/>
          <w:sz w:val="19"/>
          <w:szCs w:val="19"/>
        </w:rPr>
        <w:t>new</w:t>
      </w:r>
      <w:r>
        <w:rPr>
          <w:rFonts w:ascii="Consolas" w:hAnsi="Consolas" w:cs="Consolas"/>
          <w:color w:val="000000"/>
          <w:sz w:val="19"/>
          <w:szCs w:val="19"/>
        </w:rPr>
        <w:t xml:space="preserve"> List&lt;</w:t>
      </w:r>
      <w:r>
        <w:rPr>
          <w:rFonts w:ascii="Consolas" w:hAnsi="Consolas" w:cs="Consolas"/>
          <w:color w:val="0000FF"/>
          <w:sz w:val="19"/>
          <w:szCs w:val="19"/>
        </w:rPr>
        <w:t>int</w:t>
      </w:r>
      <w:r>
        <w:rPr>
          <w:rFonts w:ascii="Consolas" w:hAnsi="Consolas" w:cs="Consolas"/>
          <w:color w:val="000000"/>
          <w:sz w:val="19"/>
          <w:szCs w:val="19"/>
        </w:rPr>
        <w:t>&gt;();</w:t>
      </w:r>
    </w:p>
    <w:p w14:paraId="0DC71E49"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var</w:t>
      </w:r>
      <w:r>
        <w:rPr>
          <w:rFonts w:ascii="Consolas" w:hAnsi="Consolas" w:cs="Consolas"/>
          <w:color w:val="000000"/>
          <w:sz w:val="19"/>
          <w:szCs w:val="19"/>
        </w:rPr>
        <w:t xml:space="preserve"> currentAmount = currencyInDollars.Value;</w:t>
      </w:r>
    </w:p>
    <w:p w14:paraId="2AE17E4F"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foreach</w:t>
      </w:r>
      <w:r>
        <w:rPr>
          <w:rFonts w:ascii="Consolas" w:hAnsi="Consolas" w:cs="Consolas"/>
          <w:color w:val="000000"/>
          <w:sz w:val="19"/>
          <w:szCs w:val="19"/>
        </w:rPr>
        <w:t xml:space="preserve"> (var bill </w:t>
      </w:r>
      <w:r>
        <w:rPr>
          <w:rFonts w:ascii="Consolas" w:hAnsi="Consolas" w:cs="Consolas"/>
          <w:color w:val="0000FF"/>
          <w:sz w:val="19"/>
          <w:szCs w:val="19"/>
        </w:rPr>
        <w:t>in</w:t>
      </w:r>
      <w:r>
        <w:rPr>
          <w:rFonts w:ascii="Consolas" w:hAnsi="Consolas" w:cs="Consolas"/>
          <w:color w:val="000000"/>
          <w:sz w:val="19"/>
          <w:szCs w:val="19"/>
        </w:rPr>
        <w:t xml:space="preserve"> dollarBills)</w:t>
      </w:r>
    </w:p>
    <w:p w14:paraId="27B7617C"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4123A225"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var</w:t>
      </w:r>
      <w:r>
        <w:rPr>
          <w:rFonts w:ascii="Consolas" w:hAnsi="Consolas" w:cs="Consolas"/>
          <w:color w:val="000000"/>
          <w:sz w:val="19"/>
          <w:szCs w:val="19"/>
        </w:rPr>
        <w:t xml:space="preserve"> billCount = maximumNumberOfBills(currentAmount, bill);</w:t>
      </w:r>
    </w:p>
    <w:p w14:paraId="0F1045F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dollarBillCounts.Add(billCount);</w:t>
      </w:r>
    </w:p>
    <w:p w14:paraId="7E585351"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currentAmount -= bill * billCount;</w:t>
      </w:r>
    </w:p>
    <w:p w14:paraId="1D8134A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00CE9A35"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10FE9010"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hundredBox.Text = dollarBillCounts[0].ToString();</w:t>
      </w:r>
    </w:p>
    <w:p w14:paraId="10E9811F"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fiftyBox.Text = dollarBillCounts[1].ToString();</w:t>
      </w:r>
    </w:p>
    <w:p w14:paraId="690B2FEE"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twentyBox.Text = dollarBillCounts[2].ToString();</w:t>
      </w:r>
    </w:p>
    <w:p w14:paraId="6D3A9F5A"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tenBox.Text = dollarBillCounts[3].ToString();</w:t>
      </w:r>
    </w:p>
    <w:p w14:paraId="7D0038C7"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fiveBox.Text = dollarBillCounts[4].ToString();</w:t>
      </w:r>
    </w:p>
    <w:p w14:paraId="0C8F188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oneBox.Text = dollarBillCounts[5].ToString();</w:t>
      </w:r>
    </w:p>
    <w:p w14:paraId="68AC3AEB"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lastRenderedPageBreak/>
        <w:t xml:space="preserve">            }</w:t>
      </w:r>
    </w:p>
    <w:p w14:paraId="325D47B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3F94814F"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3F318107" w14:textId="77777777" w:rsidR="002E6A7F" w:rsidRDefault="002E6A7F" w:rsidP="002E6A7F">
      <w:pPr>
        <w:autoSpaceDE w:val="0"/>
        <w:autoSpaceDN w:val="0"/>
        <w:adjustRightInd w:val="0"/>
        <w:spacing w:after="0" w:line="240" w:lineRule="auto"/>
        <w:rPr>
          <w:rFonts w:ascii="Consolas" w:hAnsi="Consolas" w:cs="Consolas"/>
          <w:color w:val="008000"/>
          <w:sz w:val="19"/>
          <w:szCs w:val="19"/>
        </w:rPr>
      </w:pPr>
      <w:r>
        <w:rPr>
          <w:rFonts w:ascii="Consolas" w:hAnsi="Consolas" w:cs="Consolas"/>
          <w:color w:val="000000"/>
          <w:sz w:val="19"/>
          <w:szCs w:val="19"/>
        </w:rPr>
        <w:t xml:space="preserve">        </w:t>
      </w:r>
      <w:r>
        <w:rPr>
          <w:rFonts w:ascii="Consolas" w:hAnsi="Consolas" w:cs="Consolas"/>
          <w:color w:val="008000"/>
          <w:sz w:val="19"/>
          <w:szCs w:val="19"/>
        </w:rPr>
        <w:t>/*</w:t>
      </w:r>
    </w:p>
    <w:p w14:paraId="692FAE66" w14:textId="77777777" w:rsidR="002E6A7F" w:rsidRDefault="002E6A7F" w:rsidP="002E6A7F">
      <w:pPr>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 xml:space="preserve">         * Find the maximum number of bills that a dollar amount can be broken into. For example, the amount 3.45 can be broken into three one dollar bills (dollarBill = 1)</w:t>
      </w:r>
    </w:p>
    <w:p w14:paraId="65427C7C"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xml:space="preserve">         */</w:t>
      </w:r>
    </w:p>
    <w:p w14:paraId="42AE7D6F"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private</w:t>
      </w:r>
      <w:r>
        <w:rPr>
          <w:rFonts w:ascii="Consolas" w:hAnsi="Consolas" w:cs="Consolas"/>
          <w:color w:val="000000"/>
          <w:sz w:val="19"/>
          <w:szCs w:val="19"/>
        </w:rPr>
        <w:t xml:space="preserve"> </w:t>
      </w:r>
      <w:r>
        <w:rPr>
          <w:rFonts w:ascii="Consolas" w:hAnsi="Consolas" w:cs="Consolas"/>
          <w:color w:val="0000FF"/>
          <w:sz w:val="19"/>
          <w:szCs w:val="19"/>
        </w:rPr>
        <w:t>int</w:t>
      </w:r>
      <w:r>
        <w:rPr>
          <w:rFonts w:ascii="Consolas" w:hAnsi="Consolas" w:cs="Consolas"/>
          <w:color w:val="000000"/>
          <w:sz w:val="19"/>
          <w:szCs w:val="19"/>
        </w:rPr>
        <w:t xml:space="preserve"> maximumNumberOfBills(</w:t>
      </w:r>
      <w:r>
        <w:rPr>
          <w:rFonts w:ascii="Consolas" w:hAnsi="Consolas" w:cs="Consolas"/>
          <w:color w:val="0000FF"/>
          <w:sz w:val="19"/>
          <w:szCs w:val="19"/>
        </w:rPr>
        <w:t>double</w:t>
      </w:r>
      <w:r>
        <w:rPr>
          <w:rFonts w:ascii="Consolas" w:hAnsi="Consolas" w:cs="Consolas"/>
          <w:color w:val="000000"/>
          <w:sz w:val="19"/>
          <w:szCs w:val="19"/>
        </w:rPr>
        <w:t xml:space="preserve"> amount, </w:t>
      </w:r>
      <w:r>
        <w:rPr>
          <w:rFonts w:ascii="Consolas" w:hAnsi="Consolas" w:cs="Consolas"/>
          <w:color w:val="0000FF"/>
          <w:sz w:val="19"/>
          <w:szCs w:val="19"/>
        </w:rPr>
        <w:t>int</w:t>
      </w:r>
      <w:r>
        <w:rPr>
          <w:rFonts w:ascii="Consolas" w:hAnsi="Consolas" w:cs="Consolas"/>
          <w:color w:val="000000"/>
          <w:sz w:val="19"/>
          <w:szCs w:val="19"/>
        </w:rPr>
        <w:t xml:space="preserve"> dollarBill)</w:t>
      </w:r>
    </w:p>
    <w:p w14:paraId="3B0EE3B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4543B06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var</w:t>
      </w:r>
      <w:r>
        <w:rPr>
          <w:rFonts w:ascii="Consolas" w:hAnsi="Consolas" w:cs="Consolas"/>
          <w:color w:val="000000"/>
          <w:sz w:val="19"/>
          <w:szCs w:val="19"/>
        </w:rPr>
        <w:t xml:space="preserve"> billCount = 0;</w:t>
      </w:r>
    </w:p>
    <w:p w14:paraId="50D2A0E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while</w:t>
      </w:r>
      <w:r>
        <w:rPr>
          <w:rFonts w:ascii="Consolas" w:hAnsi="Consolas" w:cs="Consolas"/>
          <w:color w:val="000000"/>
          <w:sz w:val="19"/>
          <w:szCs w:val="19"/>
        </w:rPr>
        <w:t xml:space="preserve"> (amount &gt;= dollarBill)</w:t>
      </w:r>
    </w:p>
    <w:p w14:paraId="3B749192"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02014FFB"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amount -= dollarBill;</w:t>
      </w:r>
    </w:p>
    <w:p w14:paraId="0765FDAB"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billCount++;</w:t>
      </w:r>
    </w:p>
    <w:p w14:paraId="6EC1466A"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07B7314F"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return</w:t>
      </w:r>
      <w:r>
        <w:rPr>
          <w:rFonts w:ascii="Consolas" w:hAnsi="Consolas" w:cs="Consolas"/>
          <w:color w:val="000000"/>
          <w:sz w:val="19"/>
          <w:szCs w:val="19"/>
        </w:rPr>
        <w:t xml:space="preserve"> billCount;</w:t>
      </w:r>
    </w:p>
    <w:p w14:paraId="19EB621E"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761FD82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3EB39C3E" w14:textId="77777777" w:rsidR="002E6A7F" w:rsidRDefault="002E6A7F" w:rsidP="002E6A7F">
      <w:pPr>
        <w:autoSpaceDE w:val="0"/>
        <w:autoSpaceDN w:val="0"/>
        <w:adjustRightInd w:val="0"/>
        <w:spacing w:after="0" w:line="240" w:lineRule="auto"/>
        <w:rPr>
          <w:rFonts w:ascii="Consolas" w:hAnsi="Consolas" w:cs="Consolas"/>
          <w:color w:val="008000"/>
          <w:sz w:val="19"/>
          <w:szCs w:val="19"/>
        </w:rPr>
      </w:pPr>
      <w:r>
        <w:rPr>
          <w:rFonts w:ascii="Consolas" w:hAnsi="Consolas" w:cs="Consolas"/>
          <w:color w:val="000000"/>
          <w:sz w:val="19"/>
          <w:szCs w:val="19"/>
        </w:rPr>
        <w:t xml:space="preserve">        </w:t>
      </w:r>
      <w:r>
        <w:rPr>
          <w:rFonts w:ascii="Consolas" w:hAnsi="Consolas" w:cs="Consolas"/>
          <w:color w:val="008000"/>
          <w:sz w:val="19"/>
          <w:szCs w:val="19"/>
        </w:rPr>
        <w:t>/*</w:t>
      </w:r>
    </w:p>
    <w:p w14:paraId="0B7DD529" w14:textId="77777777" w:rsidR="002E6A7F" w:rsidRDefault="002E6A7F" w:rsidP="002E6A7F">
      <w:pPr>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 xml:space="preserve">         * Retrieve the user given currency amount from the selected currency type, then convert into dollars</w:t>
      </w:r>
    </w:p>
    <w:p w14:paraId="7567492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8000"/>
          <w:sz w:val="19"/>
          <w:szCs w:val="19"/>
        </w:rPr>
        <w:t xml:space="preserve">         */</w:t>
      </w:r>
    </w:p>
    <w:p w14:paraId="166F47E6"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private</w:t>
      </w:r>
      <w:r>
        <w:rPr>
          <w:rFonts w:ascii="Consolas" w:hAnsi="Consolas" w:cs="Consolas"/>
          <w:color w:val="000000"/>
          <w:sz w:val="19"/>
          <w:szCs w:val="19"/>
        </w:rPr>
        <w:t xml:space="preserve"> </w:t>
      </w:r>
      <w:r>
        <w:rPr>
          <w:rFonts w:ascii="Consolas" w:hAnsi="Consolas" w:cs="Consolas"/>
          <w:color w:val="0000FF"/>
          <w:sz w:val="19"/>
          <w:szCs w:val="19"/>
        </w:rPr>
        <w:t>double</w:t>
      </w:r>
      <w:r>
        <w:rPr>
          <w:rFonts w:ascii="Consolas" w:hAnsi="Consolas" w:cs="Consolas"/>
          <w:color w:val="000000"/>
          <w:sz w:val="19"/>
          <w:szCs w:val="19"/>
        </w:rPr>
        <w:t>? getSelectedCurrencyAsDollars()</w:t>
      </w:r>
    </w:p>
    <w:p w14:paraId="46260278"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3B398D1C"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double</w:t>
      </w:r>
      <w:r>
        <w:rPr>
          <w:rFonts w:ascii="Consolas" w:hAnsi="Consolas" w:cs="Consolas"/>
          <w:color w:val="000000"/>
          <w:sz w:val="19"/>
          <w:szCs w:val="19"/>
        </w:rPr>
        <w:t xml:space="preserve"> amount;</w:t>
      </w:r>
    </w:p>
    <w:p w14:paraId="29E74B02"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(dollarsRadioButton.Checked)</w:t>
      </w:r>
    </w:p>
    <w:p w14:paraId="29354B6B"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7C9B0A7B"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w:t>
      </w:r>
      <w:r>
        <w:rPr>
          <w:rFonts w:ascii="Consolas" w:hAnsi="Consolas" w:cs="Consolas"/>
          <w:color w:val="0000FF"/>
          <w:sz w:val="19"/>
          <w:szCs w:val="19"/>
        </w:rPr>
        <w:t>double</w:t>
      </w:r>
      <w:r>
        <w:rPr>
          <w:rFonts w:ascii="Consolas" w:hAnsi="Consolas" w:cs="Consolas"/>
          <w:color w:val="000000"/>
          <w:sz w:val="19"/>
          <w:szCs w:val="19"/>
        </w:rPr>
        <w:t xml:space="preserve">.TryParse(dollarsBox.Text, </w:t>
      </w:r>
      <w:r>
        <w:rPr>
          <w:rFonts w:ascii="Consolas" w:hAnsi="Consolas" w:cs="Consolas"/>
          <w:color w:val="0000FF"/>
          <w:sz w:val="19"/>
          <w:szCs w:val="19"/>
        </w:rPr>
        <w:t>out</w:t>
      </w:r>
      <w:r>
        <w:rPr>
          <w:rFonts w:ascii="Consolas" w:hAnsi="Consolas" w:cs="Consolas"/>
          <w:color w:val="000000"/>
          <w:sz w:val="19"/>
          <w:szCs w:val="19"/>
        </w:rPr>
        <w:t xml:space="preserve"> amount)) </w:t>
      </w:r>
      <w:r>
        <w:rPr>
          <w:rFonts w:ascii="Consolas" w:hAnsi="Consolas" w:cs="Consolas"/>
          <w:color w:val="0000FF"/>
          <w:sz w:val="19"/>
          <w:szCs w:val="19"/>
        </w:rPr>
        <w:t>return</w:t>
      </w:r>
      <w:r>
        <w:rPr>
          <w:rFonts w:ascii="Consolas" w:hAnsi="Consolas" w:cs="Consolas"/>
          <w:color w:val="000000"/>
          <w:sz w:val="19"/>
          <w:szCs w:val="19"/>
        </w:rPr>
        <w:t xml:space="preserve"> amount;</w:t>
      </w:r>
    </w:p>
    <w:p w14:paraId="62EDFCE1"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else</w:t>
      </w:r>
    </w:p>
    <w:p w14:paraId="5F0B28AA"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4A23F54C"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MessageBox.Show(</w:t>
      </w:r>
      <w:r>
        <w:rPr>
          <w:rFonts w:ascii="Consolas" w:hAnsi="Consolas" w:cs="Consolas"/>
          <w:color w:val="A31515"/>
          <w:sz w:val="19"/>
          <w:szCs w:val="19"/>
        </w:rPr>
        <w:t>"Cannot parse the given dollars amount, make sure a valid dollar amount was typed"</w:t>
      </w:r>
      <w:r>
        <w:rPr>
          <w:rFonts w:ascii="Consolas" w:hAnsi="Consolas" w:cs="Consolas"/>
          <w:color w:val="000000"/>
          <w:sz w:val="19"/>
          <w:szCs w:val="19"/>
        </w:rPr>
        <w:t>);</w:t>
      </w:r>
    </w:p>
    <w:p w14:paraId="608641E5"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return</w:t>
      </w:r>
      <w:r>
        <w:rPr>
          <w:rFonts w:ascii="Consolas" w:hAnsi="Consolas" w:cs="Consolas"/>
          <w:color w:val="000000"/>
          <w:sz w:val="19"/>
          <w:szCs w:val="19"/>
        </w:rPr>
        <w:t xml:space="preserve"> </w:t>
      </w:r>
      <w:r>
        <w:rPr>
          <w:rFonts w:ascii="Consolas" w:hAnsi="Consolas" w:cs="Consolas"/>
          <w:color w:val="0000FF"/>
          <w:sz w:val="19"/>
          <w:szCs w:val="19"/>
        </w:rPr>
        <w:t>null</w:t>
      </w:r>
      <w:r>
        <w:rPr>
          <w:rFonts w:ascii="Consolas" w:hAnsi="Consolas" w:cs="Consolas"/>
          <w:color w:val="000000"/>
          <w:sz w:val="19"/>
          <w:szCs w:val="19"/>
        </w:rPr>
        <w:t>;</w:t>
      </w:r>
    </w:p>
    <w:p w14:paraId="199ACD81"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62CA832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0E15B52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else</w:t>
      </w: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(poundsRadioButton.Checked)</w:t>
      </w:r>
    </w:p>
    <w:p w14:paraId="71D4428E"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770A3F2A"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w:t>
      </w:r>
      <w:r>
        <w:rPr>
          <w:rFonts w:ascii="Consolas" w:hAnsi="Consolas" w:cs="Consolas"/>
          <w:color w:val="0000FF"/>
          <w:sz w:val="19"/>
          <w:szCs w:val="19"/>
        </w:rPr>
        <w:t>double</w:t>
      </w:r>
      <w:r>
        <w:rPr>
          <w:rFonts w:ascii="Consolas" w:hAnsi="Consolas" w:cs="Consolas"/>
          <w:color w:val="000000"/>
          <w:sz w:val="19"/>
          <w:szCs w:val="19"/>
        </w:rPr>
        <w:t xml:space="preserve">.TryParse(poundsBox.Text, </w:t>
      </w:r>
      <w:r>
        <w:rPr>
          <w:rFonts w:ascii="Consolas" w:hAnsi="Consolas" w:cs="Consolas"/>
          <w:color w:val="0000FF"/>
          <w:sz w:val="19"/>
          <w:szCs w:val="19"/>
        </w:rPr>
        <w:t>out</w:t>
      </w:r>
      <w:r>
        <w:rPr>
          <w:rFonts w:ascii="Consolas" w:hAnsi="Consolas" w:cs="Consolas"/>
          <w:color w:val="000000"/>
          <w:sz w:val="19"/>
          <w:szCs w:val="19"/>
        </w:rPr>
        <w:t xml:space="preserve"> amount)) </w:t>
      </w:r>
      <w:r>
        <w:rPr>
          <w:rFonts w:ascii="Consolas" w:hAnsi="Consolas" w:cs="Consolas"/>
          <w:color w:val="0000FF"/>
          <w:sz w:val="19"/>
          <w:szCs w:val="19"/>
        </w:rPr>
        <w:t>return</w:t>
      </w:r>
      <w:r>
        <w:rPr>
          <w:rFonts w:ascii="Consolas" w:hAnsi="Consolas" w:cs="Consolas"/>
          <w:color w:val="000000"/>
          <w:sz w:val="19"/>
          <w:szCs w:val="19"/>
        </w:rPr>
        <w:t xml:space="preserve"> amount / dollarToPound;</w:t>
      </w:r>
    </w:p>
    <w:p w14:paraId="5F26189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else</w:t>
      </w:r>
    </w:p>
    <w:p w14:paraId="5389DC60"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6AD83D51"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MessageBox.Show(</w:t>
      </w:r>
      <w:r>
        <w:rPr>
          <w:rFonts w:ascii="Consolas" w:hAnsi="Consolas" w:cs="Consolas"/>
          <w:color w:val="A31515"/>
          <w:sz w:val="19"/>
          <w:szCs w:val="19"/>
        </w:rPr>
        <w:t>"Cannot parse the given pounds amount, make sure a valid pound amount was typed"</w:t>
      </w:r>
      <w:r>
        <w:rPr>
          <w:rFonts w:ascii="Consolas" w:hAnsi="Consolas" w:cs="Consolas"/>
          <w:color w:val="000000"/>
          <w:sz w:val="19"/>
          <w:szCs w:val="19"/>
        </w:rPr>
        <w:t>);</w:t>
      </w:r>
    </w:p>
    <w:p w14:paraId="04B54297"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return</w:t>
      </w:r>
      <w:r>
        <w:rPr>
          <w:rFonts w:ascii="Consolas" w:hAnsi="Consolas" w:cs="Consolas"/>
          <w:color w:val="000000"/>
          <w:sz w:val="19"/>
          <w:szCs w:val="19"/>
        </w:rPr>
        <w:t xml:space="preserve"> </w:t>
      </w:r>
      <w:r>
        <w:rPr>
          <w:rFonts w:ascii="Consolas" w:hAnsi="Consolas" w:cs="Consolas"/>
          <w:color w:val="0000FF"/>
          <w:sz w:val="19"/>
          <w:szCs w:val="19"/>
        </w:rPr>
        <w:t>null</w:t>
      </w:r>
      <w:r>
        <w:rPr>
          <w:rFonts w:ascii="Consolas" w:hAnsi="Consolas" w:cs="Consolas"/>
          <w:color w:val="000000"/>
          <w:sz w:val="19"/>
          <w:szCs w:val="19"/>
        </w:rPr>
        <w:t>;</w:t>
      </w:r>
    </w:p>
    <w:p w14:paraId="38C85F91"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7A0706C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7A9CF176"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else</w:t>
      </w: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(eurosRadioButton.Checked)</w:t>
      </w:r>
    </w:p>
    <w:p w14:paraId="71E839F8"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7504D3E7"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w:t>
      </w:r>
      <w:r>
        <w:rPr>
          <w:rFonts w:ascii="Consolas" w:hAnsi="Consolas" w:cs="Consolas"/>
          <w:color w:val="0000FF"/>
          <w:sz w:val="19"/>
          <w:szCs w:val="19"/>
        </w:rPr>
        <w:t>double</w:t>
      </w:r>
      <w:r>
        <w:rPr>
          <w:rFonts w:ascii="Consolas" w:hAnsi="Consolas" w:cs="Consolas"/>
          <w:color w:val="000000"/>
          <w:sz w:val="19"/>
          <w:szCs w:val="19"/>
        </w:rPr>
        <w:t xml:space="preserve">.TryParse(eurosBox.Text, </w:t>
      </w:r>
      <w:r>
        <w:rPr>
          <w:rFonts w:ascii="Consolas" w:hAnsi="Consolas" w:cs="Consolas"/>
          <w:color w:val="0000FF"/>
          <w:sz w:val="19"/>
          <w:szCs w:val="19"/>
        </w:rPr>
        <w:t>out</w:t>
      </w:r>
      <w:r>
        <w:rPr>
          <w:rFonts w:ascii="Consolas" w:hAnsi="Consolas" w:cs="Consolas"/>
          <w:color w:val="000000"/>
          <w:sz w:val="19"/>
          <w:szCs w:val="19"/>
        </w:rPr>
        <w:t xml:space="preserve"> amount)) </w:t>
      </w:r>
      <w:r>
        <w:rPr>
          <w:rFonts w:ascii="Consolas" w:hAnsi="Consolas" w:cs="Consolas"/>
          <w:color w:val="0000FF"/>
          <w:sz w:val="19"/>
          <w:szCs w:val="19"/>
        </w:rPr>
        <w:t>return</w:t>
      </w:r>
      <w:r>
        <w:rPr>
          <w:rFonts w:ascii="Consolas" w:hAnsi="Consolas" w:cs="Consolas"/>
          <w:color w:val="000000"/>
          <w:sz w:val="19"/>
          <w:szCs w:val="19"/>
        </w:rPr>
        <w:t xml:space="preserve"> amount / dollarToEuro;</w:t>
      </w:r>
    </w:p>
    <w:p w14:paraId="55424C03"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else</w:t>
      </w:r>
    </w:p>
    <w:p w14:paraId="6B6AFC1C"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0256A308"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MessageBox.Show(</w:t>
      </w:r>
      <w:r>
        <w:rPr>
          <w:rFonts w:ascii="Consolas" w:hAnsi="Consolas" w:cs="Consolas"/>
          <w:color w:val="A31515"/>
          <w:sz w:val="19"/>
          <w:szCs w:val="19"/>
        </w:rPr>
        <w:t>"Cannot parse the given euros amount, make sure a valid euro amount was typed"</w:t>
      </w:r>
      <w:r>
        <w:rPr>
          <w:rFonts w:ascii="Consolas" w:hAnsi="Consolas" w:cs="Consolas"/>
          <w:color w:val="000000"/>
          <w:sz w:val="19"/>
          <w:szCs w:val="19"/>
        </w:rPr>
        <w:t>);</w:t>
      </w:r>
    </w:p>
    <w:p w14:paraId="50B909E6"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return</w:t>
      </w:r>
      <w:r>
        <w:rPr>
          <w:rFonts w:ascii="Consolas" w:hAnsi="Consolas" w:cs="Consolas"/>
          <w:color w:val="000000"/>
          <w:sz w:val="19"/>
          <w:szCs w:val="19"/>
        </w:rPr>
        <w:t xml:space="preserve"> </w:t>
      </w:r>
      <w:r>
        <w:rPr>
          <w:rFonts w:ascii="Consolas" w:hAnsi="Consolas" w:cs="Consolas"/>
          <w:color w:val="0000FF"/>
          <w:sz w:val="19"/>
          <w:szCs w:val="19"/>
        </w:rPr>
        <w:t>null</w:t>
      </w:r>
      <w:r>
        <w:rPr>
          <w:rFonts w:ascii="Consolas" w:hAnsi="Consolas" w:cs="Consolas"/>
          <w:color w:val="000000"/>
          <w:sz w:val="19"/>
          <w:szCs w:val="19"/>
        </w:rPr>
        <w:t>;</w:t>
      </w:r>
    </w:p>
    <w:p w14:paraId="65BDABE6"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38788440"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02766219"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else</w:t>
      </w:r>
      <w:r>
        <w:rPr>
          <w:rFonts w:ascii="Consolas" w:hAnsi="Consolas" w:cs="Consolas"/>
          <w:color w:val="000000"/>
          <w:sz w:val="19"/>
          <w:szCs w:val="19"/>
        </w:rPr>
        <w:t xml:space="preserve"> </w:t>
      </w:r>
      <w:r>
        <w:rPr>
          <w:rFonts w:ascii="Consolas" w:hAnsi="Consolas" w:cs="Consolas"/>
          <w:color w:val="0000FF"/>
          <w:sz w:val="19"/>
          <w:szCs w:val="19"/>
        </w:rPr>
        <w:t>if</w:t>
      </w:r>
      <w:r>
        <w:rPr>
          <w:rFonts w:ascii="Consolas" w:hAnsi="Consolas" w:cs="Consolas"/>
          <w:color w:val="000000"/>
          <w:sz w:val="19"/>
          <w:szCs w:val="19"/>
        </w:rPr>
        <w:t xml:space="preserve"> (yenRadioButton.Checked)</w:t>
      </w:r>
    </w:p>
    <w:p w14:paraId="129DFA3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51945B4F"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lastRenderedPageBreak/>
        <w:t xml:space="preserve">                </w:t>
      </w:r>
      <w:r>
        <w:rPr>
          <w:rFonts w:ascii="Consolas" w:hAnsi="Consolas" w:cs="Consolas"/>
          <w:color w:val="0000FF"/>
          <w:sz w:val="19"/>
          <w:szCs w:val="19"/>
        </w:rPr>
        <w:t>if</w:t>
      </w:r>
      <w:r>
        <w:rPr>
          <w:rFonts w:ascii="Consolas" w:hAnsi="Consolas" w:cs="Consolas"/>
          <w:color w:val="000000"/>
          <w:sz w:val="19"/>
          <w:szCs w:val="19"/>
        </w:rPr>
        <w:t xml:space="preserve"> (</w:t>
      </w:r>
      <w:r>
        <w:rPr>
          <w:rFonts w:ascii="Consolas" w:hAnsi="Consolas" w:cs="Consolas"/>
          <w:color w:val="0000FF"/>
          <w:sz w:val="19"/>
          <w:szCs w:val="19"/>
        </w:rPr>
        <w:t>double</w:t>
      </w:r>
      <w:r>
        <w:rPr>
          <w:rFonts w:ascii="Consolas" w:hAnsi="Consolas" w:cs="Consolas"/>
          <w:color w:val="000000"/>
          <w:sz w:val="19"/>
          <w:szCs w:val="19"/>
        </w:rPr>
        <w:t xml:space="preserve">.TryParse(yenBox.Text, </w:t>
      </w:r>
      <w:r>
        <w:rPr>
          <w:rFonts w:ascii="Consolas" w:hAnsi="Consolas" w:cs="Consolas"/>
          <w:color w:val="0000FF"/>
          <w:sz w:val="19"/>
          <w:szCs w:val="19"/>
        </w:rPr>
        <w:t>out</w:t>
      </w:r>
      <w:r>
        <w:rPr>
          <w:rFonts w:ascii="Consolas" w:hAnsi="Consolas" w:cs="Consolas"/>
          <w:color w:val="000000"/>
          <w:sz w:val="19"/>
          <w:szCs w:val="19"/>
        </w:rPr>
        <w:t xml:space="preserve"> amount)) </w:t>
      </w:r>
      <w:r>
        <w:rPr>
          <w:rFonts w:ascii="Consolas" w:hAnsi="Consolas" w:cs="Consolas"/>
          <w:color w:val="0000FF"/>
          <w:sz w:val="19"/>
          <w:szCs w:val="19"/>
        </w:rPr>
        <w:t>return</w:t>
      </w:r>
      <w:r>
        <w:rPr>
          <w:rFonts w:ascii="Consolas" w:hAnsi="Consolas" w:cs="Consolas"/>
          <w:color w:val="000000"/>
          <w:sz w:val="19"/>
          <w:szCs w:val="19"/>
        </w:rPr>
        <w:t xml:space="preserve"> amount / dollarToYen;</w:t>
      </w:r>
    </w:p>
    <w:p w14:paraId="437FBBF1"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else</w:t>
      </w:r>
    </w:p>
    <w:p w14:paraId="1659E90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124CF77A"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MessageBox.Show(</w:t>
      </w:r>
      <w:r>
        <w:rPr>
          <w:rFonts w:ascii="Consolas" w:hAnsi="Consolas" w:cs="Consolas"/>
          <w:color w:val="A31515"/>
          <w:sz w:val="19"/>
          <w:szCs w:val="19"/>
        </w:rPr>
        <w:t>"Cannot parse the given yen amount, make sure a valid yen amount was typed"</w:t>
      </w:r>
      <w:r>
        <w:rPr>
          <w:rFonts w:ascii="Consolas" w:hAnsi="Consolas" w:cs="Consolas"/>
          <w:color w:val="000000"/>
          <w:sz w:val="19"/>
          <w:szCs w:val="19"/>
        </w:rPr>
        <w:t>);</w:t>
      </w:r>
    </w:p>
    <w:p w14:paraId="2DBEBF90"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return</w:t>
      </w:r>
      <w:r>
        <w:rPr>
          <w:rFonts w:ascii="Consolas" w:hAnsi="Consolas" w:cs="Consolas"/>
          <w:color w:val="000000"/>
          <w:sz w:val="19"/>
          <w:szCs w:val="19"/>
        </w:rPr>
        <w:t xml:space="preserve"> </w:t>
      </w:r>
      <w:r>
        <w:rPr>
          <w:rFonts w:ascii="Consolas" w:hAnsi="Consolas" w:cs="Consolas"/>
          <w:color w:val="0000FF"/>
          <w:sz w:val="19"/>
          <w:szCs w:val="19"/>
        </w:rPr>
        <w:t>null</w:t>
      </w:r>
      <w:r>
        <w:rPr>
          <w:rFonts w:ascii="Consolas" w:hAnsi="Consolas" w:cs="Consolas"/>
          <w:color w:val="000000"/>
          <w:sz w:val="19"/>
          <w:szCs w:val="19"/>
        </w:rPr>
        <w:t>;</w:t>
      </w:r>
    </w:p>
    <w:p w14:paraId="09C7D2A7"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51E91441"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75BAD54E"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else</w:t>
      </w:r>
    </w:p>
    <w:p w14:paraId="1B960D6B"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668D93EA"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MessageBox.Show(</w:t>
      </w:r>
      <w:r>
        <w:rPr>
          <w:rFonts w:ascii="Consolas" w:hAnsi="Consolas" w:cs="Consolas"/>
          <w:color w:val="A31515"/>
          <w:sz w:val="19"/>
          <w:szCs w:val="19"/>
        </w:rPr>
        <w:t>"No currency type selected, please select which type of currency is given"</w:t>
      </w:r>
      <w:r>
        <w:rPr>
          <w:rFonts w:ascii="Consolas" w:hAnsi="Consolas" w:cs="Consolas"/>
          <w:color w:val="000000"/>
          <w:sz w:val="19"/>
          <w:szCs w:val="19"/>
        </w:rPr>
        <w:t>);</w:t>
      </w:r>
    </w:p>
    <w:p w14:paraId="6070743D"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r>
        <w:rPr>
          <w:rFonts w:ascii="Consolas" w:hAnsi="Consolas" w:cs="Consolas"/>
          <w:color w:val="0000FF"/>
          <w:sz w:val="19"/>
          <w:szCs w:val="19"/>
        </w:rPr>
        <w:t>return</w:t>
      </w:r>
      <w:r>
        <w:rPr>
          <w:rFonts w:ascii="Consolas" w:hAnsi="Consolas" w:cs="Consolas"/>
          <w:color w:val="000000"/>
          <w:sz w:val="19"/>
          <w:szCs w:val="19"/>
        </w:rPr>
        <w:t xml:space="preserve"> </w:t>
      </w:r>
      <w:r>
        <w:rPr>
          <w:rFonts w:ascii="Consolas" w:hAnsi="Consolas" w:cs="Consolas"/>
          <w:color w:val="0000FF"/>
          <w:sz w:val="19"/>
          <w:szCs w:val="19"/>
        </w:rPr>
        <w:t>null</w:t>
      </w:r>
      <w:r>
        <w:rPr>
          <w:rFonts w:ascii="Consolas" w:hAnsi="Consolas" w:cs="Consolas"/>
          <w:color w:val="000000"/>
          <w:sz w:val="19"/>
          <w:szCs w:val="19"/>
        </w:rPr>
        <w:t>;</w:t>
      </w:r>
    </w:p>
    <w:p w14:paraId="5528282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0098E112"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03FF29EA"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p>
    <w:p w14:paraId="6EF7963A"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 xml:space="preserve">    }</w:t>
      </w:r>
    </w:p>
    <w:p w14:paraId="2B4B1874" w14:textId="77777777" w:rsidR="002E6A7F" w:rsidRDefault="002E6A7F" w:rsidP="002E6A7F">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1C03BF70" w14:textId="2EBA535C" w:rsidR="005D26C3" w:rsidRDefault="002D62F3" w:rsidP="005D26C3">
      <w:pPr>
        <w:autoSpaceDE w:val="0"/>
        <w:autoSpaceDN w:val="0"/>
        <w:adjustRightInd w:val="0"/>
        <w:spacing w:after="0" w:line="240" w:lineRule="auto"/>
        <w:rPr>
          <w:rFonts w:ascii="Consolas" w:hAnsi="Consolas" w:cs="Consolas"/>
          <w:color w:val="000000"/>
          <w:sz w:val="19"/>
          <w:szCs w:val="19"/>
        </w:rPr>
      </w:pPr>
      <w:r>
        <w:rPr>
          <w:color w:val="000000"/>
        </w:rPr>
        <w:t> </w:t>
      </w:r>
    </w:p>
    <w:p w14:paraId="7C0CAEEA" w14:textId="23DB79E7" w:rsidR="001C2D4F" w:rsidRPr="001C2D4F" w:rsidRDefault="001C2D4F" w:rsidP="001C2D4F">
      <w:pPr>
        <w:tabs>
          <w:tab w:val="left" w:pos="5580"/>
          <w:tab w:val="left" w:pos="7920"/>
        </w:tabs>
        <w:spacing w:after="0" w:line="240" w:lineRule="auto"/>
        <w:rPr>
          <w:rFonts w:ascii="Times New Roman" w:eastAsia="Times New Roman" w:hAnsi="Times New Roman" w:cs="Times New Roman"/>
          <w:b/>
          <w:sz w:val="28"/>
          <w:szCs w:val="28"/>
          <w:u w:val="single"/>
        </w:rPr>
      </w:pPr>
    </w:p>
    <w:p w14:paraId="7916AB9D" w14:textId="77777777" w:rsidR="00EC0F8A" w:rsidRPr="001C2D4F" w:rsidRDefault="00EC0F8A">
      <w:pPr>
        <w:tabs>
          <w:tab w:val="left" w:pos="5580"/>
          <w:tab w:val="left" w:pos="7920"/>
        </w:tabs>
        <w:spacing w:after="0" w:line="240" w:lineRule="auto"/>
        <w:rPr>
          <w:rFonts w:ascii="Times New Roman" w:eastAsia="Times New Roman" w:hAnsi="Times New Roman" w:cs="Times New Roman"/>
          <w:b/>
          <w:sz w:val="28"/>
          <w:szCs w:val="28"/>
          <w:u w:val="single"/>
        </w:rPr>
      </w:pPr>
    </w:p>
    <w:sectPr w:rsidR="00EC0F8A" w:rsidRPr="001C2D4F" w:rsidSect="00F212DB">
      <w:headerReference w:type="default" r:id="rId14"/>
      <w:footerReference w:type="default" r:id="rId15"/>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4BD8C" w14:textId="77777777" w:rsidR="00755C69" w:rsidRDefault="00755C69" w:rsidP="004E452E">
      <w:pPr>
        <w:spacing w:after="0" w:line="240" w:lineRule="auto"/>
      </w:pPr>
      <w:r>
        <w:separator/>
      </w:r>
    </w:p>
  </w:endnote>
  <w:endnote w:type="continuationSeparator" w:id="0">
    <w:p w14:paraId="102B439D" w14:textId="77777777" w:rsidR="00755C69" w:rsidRDefault="00755C69"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E59A" w14:textId="77777777" w:rsidR="00DC4C72" w:rsidRDefault="00DC4C72">
    <w:pPr>
      <w:pStyle w:val="Footer"/>
    </w:pPr>
    <w:r w:rsidRPr="000B1B6A">
      <w:rPr>
        <w:noProof/>
      </w:rPr>
      <w:drawing>
        <wp:anchor distT="0" distB="0" distL="114300" distR="114300" simplePos="0" relativeHeight="251658240" behindDoc="1" locked="0" layoutInCell="1" allowOverlap="1" wp14:anchorId="42A93561" wp14:editId="7BA28B4F">
          <wp:simplePos x="0" y="0"/>
          <wp:positionH relativeFrom="column">
            <wp:posOffset>5203825</wp:posOffset>
          </wp:positionH>
          <wp:positionV relativeFrom="paragraph">
            <wp:posOffset>53340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D0A568" w14:textId="77777777" w:rsidR="00755C69" w:rsidRDefault="00755C69" w:rsidP="004E452E">
      <w:pPr>
        <w:spacing w:after="0" w:line="240" w:lineRule="auto"/>
      </w:pPr>
      <w:r>
        <w:separator/>
      </w:r>
    </w:p>
  </w:footnote>
  <w:footnote w:type="continuationSeparator" w:id="0">
    <w:p w14:paraId="58D951E9" w14:textId="77777777" w:rsidR="00755C69" w:rsidRDefault="00755C69"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29E35" w14:textId="77777777" w:rsidR="004E452E" w:rsidRPr="001A2C02" w:rsidRDefault="00DC4C72" w:rsidP="004E452E">
    <w:pPr>
      <w:pStyle w:val="Header"/>
      <w:ind w:left="-810"/>
      <w:rPr>
        <w:rFonts w:ascii="Times New Roman" w:hAnsi="Times New Roman" w:cs="Times New Roman"/>
        <w:szCs w:val="24"/>
      </w:rPr>
    </w:pPr>
    <w:r>
      <w:rPr>
        <w:rFonts w:ascii="Times New Roman" w:hAnsi="Times New Roman" w:cs="Times New Roman"/>
        <w:szCs w:val="24"/>
      </w:rPr>
      <w:t>C# PROGRAMMING</w:t>
    </w:r>
  </w:p>
  <w:p w14:paraId="5C3C0961" w14:textId="46E78484" w:rsidR="004E452E" w:rsidRPr="001A2C02" w:rsidRDefault="004E452E" w:rsidP="004E452E">
    <w:pPr>
      <w:pStyle w:val="Header"/>
      <w:ind w:left="-810"/>
      <w:rPr>
        <w:rFonts w:ascii="Times New Roman" w:hAnsi="Times New Roman" w:cs="Times New Roman"/>
        <w:szCs w:val="24"/>
      </w:rPr>
    </w:pPr>
    <w:r w:rsidRPr="00DC4C72">
      <w:rPr>
        <w:rFonts w:ascii="Times New Roman" w:hAnsi="Times New Roman" w:cs="Times New Roman"/>
        <w:szCs w:val="24"/>
      </w:rPr>
      <w:t>REGIONAL</w:t>
    </w:r>
    <w:r w:rsidR="00FF4750">
      <w:rPr>
        <w:rFonts w:ascii="Times New Roman" w:hAnsi="Times New Roman" w:cs="Times New Roman"/>
        <w:szCs w:val="24"/>
      </w:rPr>
      <w:t xml:space="preserve"> KEY</w:t>
    </w:r>
    <w:r w:rsidRPr="00DC4C72">
      <w:rPr>
        <w:rFonts w:ascii="Times New Roman" w:hAnsi="Times New Roman" w:cs="Times New Roman"/>
        <w:szCs w:val="24"/>
      </w:rPr>
      <w:t xml:space="preserve"> 202</w:t>
    </w:r>
    <w:r w:rsidR="0019248A" w:rsidRPr="00DC4C72">
      <w:rPr>
        <w:rFonts w:ascii="Times New Roman" w:hAnsi="Times New Roman" w:cs="Times New Roman"/>
        <w:szCs w:val="24"/>
      </w:rPr>
      <w:t>2</w:t>
    </w:r>
  </w:p>
  <w:p w14:paraId="0640BBF0" w14:textId="5F2E720F"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A53A2D">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A53A2D">
      <w:rPr>
        <w:rFonts w:ascii="Times New Roman" w:hAnsi="Times New Roman" w:cs="Times New Roman"/>
        <w:noProof/>
        <w:szCs w:val="24"/>
      </w:rPr>
      <w:t>10</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3CE5"/>
    <w:multiLevelType w:val="hybridMultilevel"/>
    <w:tmpl w:val="E36089F6"/>
    <w:lvl w:ilvl="0" w:tplc="39D03BAC">
      <w:numFmt w:val="none"/>
      <w:lvlText w:val=""/>
      <w:lvlJc w:val="left"/>
      <w:pPr>
        <w:tabs>
          <w:tab w:val="num" w:pos="360"/>
        </w:tabs>
      </w:pPr>
    </w:lvl>
    <w:lvl w:ilvl="1" w:tplc="C22A6E76">
      <w:start w:val="1"/>
      <w:numFmt w:val="lowerLetter"/>
      <w:lvlText w:val="%2."/>
      <w:lvlJc w:val="left"/>
      <w:pPr>
        <w:ind w:left="1440" w:hanging="360"/>
      </w:pPr>
    </w:lvl>
    <w:lvl w:ilvl="2" w:tplc="04AA340A">
      <w:start w:val="1"/>
      <w:numFmt w:val="lowerRoman"/>
      <w:lvlText w:val="%3."/>
      <w:lvlJc w:val="right"/>
      <w:pPr>
        <w:ind w:left="2160" w:hanging="180"/>
      </w:pPr>
    </w:lvl>
    <w:lvl w:ilvl="3" w:tplc="B57E1854">
      <w:start w:val="1"/>
      <w:numFmt w:val="decimal"/>
      <w:lvlText w:val="%4."/>
      <w:lvlJc w:val="left"/>
      <w:pPr>
        <w:ind w:left="2880" w:hanging="360"/>
      </w:pPr>
    </w:lvl>
    <w:lvl w:ilvl="4" w:tplc="9CB2F182">
      <w:start w:val="1"/>
      <w:numFmt w:val="lowerLetter"/>
      <w:lvlText w:val="%5."/>
      <w:lvlJc w:val="left"/>
      <w:pPr>
        <w:ind w:left="3600" w:hanging="360"/>
      </w:pPr>
    </w:lvl>
    <w:lvl w:ilvl="5" w:tplc="9E2455C4">
      <w:start w:val="1"/>
      <w:numFmt w:val="lowerRoman"/>
      <w:lvlText w:val="%6."/>
      <w:lvlJc w:val="right"/>
      <w:pPr>
        <w:ind w:left="4320" w:hanging="180"/>
      </w:pPr>
    </w:lvl>
    <w:lvl w:ilvl="6" w:tplc="D4960C18">
      <w:start w:val="1"/>
      <w:numFmt w:val="decimal"/>
      <w:lvlText w:val="%7."/>
      <w:lvlJc w:val="left"/>
      <w:pPr>
        <w:ind w:left="5040" w:hanging="360"/>
      </w:pPr>
    </w:lvl>
    <w:lvl w:ilvl="7" w:tplc="74508248">
      <w:start w:val="1"/>
      <w:numFmt w:val="lowerLetter"/>
      <w:lvlText w:val="%8."/>
      <w:lvlJc w:val="left"/>
      <w:pPr>
        <w:ind w:left="5760" w:hanging="360"/>
      </w:pPr>
    </w:lvl>
    <w:lvl w:ilvl="8" w:tplc="66BE243A">
      <w:start w:val="1"/>
      <w:numFmt w:val="lowerRoman"/>
      <w:lvlText w:val="%9."/>
      <w:lvlJc w:val="right"/>
      <w:pPr>
        <w:ind w:left="6480" w:hanging="180"/>
      </w:pPr>
    </w:lvl>
  </w:abstractNum>
  <w:abstractNum w:abstractNumId="1" w15:restartNumberingAfterBreak="0">
    <w:nsid w:val="441A6300"/>
    <w:multiLevelType w:val="hybridMultilevel"/>
    <w:tmpl w:val="36501542"/>
    <w:lvl w:ilvl="0" w:tplc="3524F38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905EFC"/>
    <w:multiLevelType w:val="hybridMultilevel"/>
    <w:tmpl w:val="7368D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FFFFFFFF">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F0294D"/>
    <w:multiLevelType w:val="hybridMultilevel"/>
    <w:tmpl w:val="2DE2A05C"/>
    <w:lvl w:ilvl="0" w:tplc="69FA0188">
      <w:start w:val="1"/>
      <w:numFmt w:val="decimal"/>
      <w:lvlText w:val="%1."/>
      <w:lvlJc w:val="left"/>
      <w:pPr>
        <w:ind w:left="720" w:hanging="360"/>
      </w:pPr>
    </w:lvl>
    <w:lvl w:ilvl="1" w:tplc="3BF6D23E">
      <w:start w:val="1"/>
      <w:numFmt w:val="lowerLetter"/>
      <w:lvlText w:val="%2."/>
      <w:lvlJc w:val="left"/>
      <w:pPr>
        <w:ind w:left="1440" w:hanging="360"/>
      </w:pPr>
    </w:lvl>
    <w:lvl w:ilvl="2" w:tplc="501EECA0">
      <w:start w:val="1"/>
      <w:numFmt w:val="lowerRoman"/>
      <w:lvlText w:val="%3."/>
      <w:lvlJc w:val="right"/>
      <w:pPr>
        <w:ind w:left="2160" w:hanging="180"/>
      </w:pPr>
    </w:lvl>
    <w:lvl w:ilvl="3" w:tplc="653066AC">
      <w:start w:val="1"/>
      <w:numFmt w:val="decimal"/>
      <w:lvlText w:val="%4."/>
      <w:lvlJc w:val="left"/>
      <w:pPr>
        <w:ind w:left="2880" w:hanging="360"/>
      </w:pPr>
    </w:lvl>
    <w:lvl w:ilvl="4" w:tplc="45A8A288">
      <w:start w:val="1"/>
      <w:numFmt w:val="lowerLetter"/>
      <w:lvlText w:val="%5."/>
      <w:lvlJc w:val="left"/>
      <w:pPr>
        <w:ind w:left="3600" w:hanging="360"/>
      </w:pPr>
    </w:lvl>
    <w:lvl w:ilvl="5" w:tplc="B9E299A2">
      <w:start w:val="1"/>
      <w:numFmt w:val="lowerRoman"/>
      <w:lvlText w:val="%6."/>
      <w:lvlJc w:val="right"/>
      <w:pPr>
        <w:ind w:left="4320" w:hanging="180"/>
      </w:pPr>
    </w:lvl>
    <w:lvl w:ilvl="6" w:tplc="89760DE6">
      <w:start w:val="1"/>
      <w:numFmt w:val="decimal"/>
      <w:lvlText w:val="%7."/>
      <w:lvlJc w:val="left"/>
      <w:pPr>
        <w:ind w:left="5040" w:hanging="360"/>
      </w:pPr>
    </w:lvl>
    <w:lvl w:ilvl="7" w:tplc="AEBA9B1A">
      <w:start w:val="1"/>
      <w:numFmt w:val="lowerLetter"/>
      <w:lvlText w:val="%8."/>
      <w:lvlJc w:val="left"/>
      <w:pPr>
        <w:ind w:left="5760" w:hanging="360"/>
      </w:pPr>
    </w:lvl>
    <w:lvl w:ilvl="8" w:tplc="D5801346">
      <w:start w:val="1"/>
      <w:numFmt w:val="lowerRoman"/>
      <w:lvlText w:val="%9."/>
      <w:lvlJc w:val="right"/>
      <w:pPr>
        <w:ind w:left="6480" w:hanging="180"/>
      </w:pPr>
    </w:lvl>
  </w:abstractNum>
  <w:abstractNum w:abstractNumId="5" w15:restartNumberingAfterBreak="0">
    <w:nsid w:val="611643B2"/>
    <w:multiLevelType w:val="hybridMultilevel"/>
    <w:tmpl w:val="806AD172"/>
    <w:lvl w:ilvl="0" w:tplc="5B205116">
      <w:start w:val="1"/>
      <w:numFmt w:val="decimal"/>
      <w:lvlText w:val="%1."/>
      <w:lvlJc w:val="left"/>
      <w:pPr>
        <w:tabs>
          <w:tab w:val="num" w:pos="720"/>
        </w:tabs>
        <w:ind w:left="720" w:hanging="360"/>
      </w:pPr>
    </w:lvl>
    <w:lvl w:ilvl="1" w:tplc="21CCF310" w:tentative="1">
      <w:start w:val="1"/>
      <w:numFmt w:val="decimal"/>
      <w:lvlText w:val="%2."/>
      <w:lvlJc w:val="left"/>
      <w:pPr>
        <w:tabs>
          <w:tab w:val="num" w:pos="1440"/>
        </w:tabs>
        <w:ind w:left="1440" w:hanging="360"/>
      </w:pPr>
    </w:lvl>
    <w:lvl w:ilvl="2" w:tplc="72802628" w:tentative="1">
      <w:start w:val="1"/>
      <w:numFmt w:val="decimal"/>
      <w:lvlText w:val="%3."/>
      <w:lvlJc w:val="left"/>
      <w:pPr>
        <w:tabs>
          <w:tab w:val="num" w:pos="2160"/>
        </w:tabs>
        <w:ind w:left="2160" w:hanging="360"/>
      </w:pPr>
    </w:lvl>
    <w:lvl w:ilvl="3" w:tplc="1B9CB7F6" w:tentative="1">
      <w:start w:val="1"/>
      <w:numFmt w:val="decimal"/>
      <w:lvlText w:val="%4."/>
      <w:lvlJc w:val="left"/>
      <w:pPr>
        <w:tabs>
          <w:tab w:val="num" w:pos="2880"/>
        </w:tabs>
        <w:ind w:left="2880" w:hanging="360"/>
      </w:pPr>
    </w:lvl>
    <w:lvl w:ilvl="4" w:tplc="0BAAC7D8" w:tentative="1">
      <w:start w:val="1"/>
      <w:numFmt w:val="decimal"/>
      <w:lvlText w:val="%5."/>
      <w:lvlJc w:val="left"/>
      <w:pPr>
        <w:tabs>
          <w:tab w:val="num" w:pos="3600"/>
        </w:tabs>
        <w:ind w:left="3600" w:hanging="360"/>
      </w:pPr>
    </w:lvl>
    <w:lvl w:ilvl="5" w:tplc="5A608D82" w:tentative="1">
      <w:start w:val="1"/>
      <w:numFmt w:val="decimal"/>
      <w:lvlText w:val="%6."/>
      <w:lvlJc w:val="left"/>
      <w:pPr>
        <w:tabs>
          <w:tab w:val="num" w:pos="4320"/>
        </w:tabs>
        <w:ind w:left="4320" w:hanging="360"/>
      </w:pPr>
    </w:lvl>
    <w:lvl w:ilvl="6" w:tplc="161EDD50" w:tentative="1">
      <w:start w:val="1"/>
      <w:numFmt w:val="decimal"/>
      <w:lvlText w:val="%7."/>
      <w:lvlJc w:val="left"/>
      <w:pPr>
        <w:tabs>
          <w:tab w:val="num" w:pos="5040"/>
        </w:tabs>
        <w:ind w:left="5040" w:hanging="360"/>
      </w:pPr>
    </w:lvl>
    <w:lvl w:ilvl="7" w:tplc="F58A3CD4" w:tentative="1">
      <w:start w:val="1"/>
      <w:numFmt w:val="decimal"/>
      <w:lvlText w:val="%8."/>
      <w:lvlJc w:val="left"/>
      <w:pPr>
        <w:tabs>
          <w:tab w:val="num" w:pos="5760"/>
        </w:tabs>
        <w:ind w:left="5760" w:hanging="360"/>
      </w:pPr>
    </w:lvl>
    <w:lvl w:ilvl="8" w:tplc="E9F4B626" w:tentative="1">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erry Carrera">
    <w15:presenceInfo w15:providerId="None" w15:userId="Terry Carr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CO" w:vendorID="64" w:dllVersion="131078" w:nlCheck="1" w:checkStyle="0"/>
  <w:activeWritingStyle w:appName="MSWord" w:lang="en-US" w:vendorID="64" w:dllVersion="131078" w:nlCheck="1" w:checkStyle="1"/>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76E78"/>
    <w:rsid w:val="000A7065"/>
    <w:rsid w:val="000B1B6A"/>
    <w:rsid w:val="000D7FEF"/>
    <w:rsid w:val="001233F5"/>
    <w:rsid w:val="001247C5"/>
    <w:rsid w:val="00136CAE"/>
    <w:rsid w:val="00185419"/>
    <w:rsid w:val="0019248A"/>
    <w:rsid w:val="00195145"/>
    <w:rsid w:val="001A1AA1"/>
    <w:rsid w:val="001A2C02"/>
    <w:rsid w:val="001B356B"/>
    <w:rsid w:val="001C2D4F"/>
    <w:rsid w:val="001E32D1"/>
    <w:rsid w:val="001F14E6"/>
    <w:rsid w:val="001F1FC1"/>
    <w:rsid w:val="00207F0A"/>
    <w:rsid w:val="00240154"/>
    <w:rsid w:val="00243BDC"/>
    <w:rsid w:val="002475BC"/>
    <w:rsid w:val="002B0161"/>
    <w:rsid w:val="002D54F7"/>
    <w:rsid w:val="002D62F3"/>
    <w:rsid w:val="002E6A7F"/>
    <w:rsid w:val="00337061"/>
    <w:rsid w:val="00342BC9"/>
    <w:rsid w:val="00360E75"/>
    <w:rsid w:val="00377EC8"/>
    <w:rsid w:val="00386D41"/>
    <w:rsid w:val="003D07FA"/>
    <w:rsid w:val="003F66B3"/>
    <w:rsid w:val="004223A4"/>
    <w:rsid w:val="00444287"/>
    <w:rsid w:val="00450D41"/>
    <w:rsid w:val="00462C1C"/>
    <w:rsid w:val="004E452E"/>
    <w:rsid w:val="00526654"/>
    <w:rsid w:val="00566850"/>
    <w:rsid w:val="0059095C"/>
    <w:rsid w:val="005A0D13"/>
    <w:rsid w:val="005A4F28"/>
    <w:rsid w:val="005B3A13"/>
    <w:rsid w:val="005D26C3"/>
    <w:rsid w:val="00601655"/>
    <w:rsid w:val="006C5DDB"/>
    <w:rsid w:val="006D17FC"/>
    <w:rsid w:val="006F65C8"/>
    <w:rsid w:val="00707ADA"/>
    <w:rsid w:val="00720FFE"/>
    <w:rsid w:val="0072793B"/>
    <w:rsid w:val="00731CC8"/>
    <w:rsid w:val="007444F3"/>
    <w:rsid w:val="00746570"/>
    <w:rsid w:val="00755C69"/>
    <w:rsid w:val="007971CE"/>
    <w:rsid w:val="007A514F"/>
    <w:rsid w:val="007F1B90"/>
    <w:rsid w:val="007F3384"/>
    <w:rsid w:val="00811ACF"/>
    <w:rsid w:val="00852FB6"/>
    <w:rsid w:val="00854BE2"/>
    <w:rsid w:val="0089286C"/>
    <w:rsid w:val="00932881"/>
    <w:rsid w:val="0093441F"/>
    <w:rsid w:val="009B6CE4"/>
    <w:rsid w:val="009D7990"/>
    <w:rsid w:val="009F3F70"/>
    <w:rsid w:val="00A00206"/>
    <w:rsid w:val="00A169D8"/>
    <w:rsid w:val="00A53A2D"/>
    <w:rsid w:val="00A8287D"/>
    <w:rsid w:val="00A903CE"/>
    <w:rsid w:val="00AA2425"/>
    <w:rsid w:val="00AB23DD"/>
    <w:rsid w:val="00AE2A88"/>
    <w:rsid w:val="00AE5432"/>
    <w:rsid w:val="00B239C1"/>
    <w:rsid w:val="00B51EDE"/>
    <w:rsid w:val="00B5480B"/>
    <w:rsid w:val="00BA51F4"/>
    <w:rsid w:val="00BC77DA"/>
    <w:rsid w:val="00BD03C7"/>
    <w:rsid w:val="00BE5BC7"/>
    <w:rsid w:val="00BF714F"/>
    <w:rsid w:val="00C96CA3"/>
    <w:rsid w:val="00D04530"/>
    <w:rsid w:val="00D658AF"/>
    <w:rsid w:val="00D92CB7"/>
    <w:rsid w:val="00DC4C72"/>
    <w:rsid w:val="00DE42B5"/>
    <w:rsid w:val="00DF7483"/>
    <w:rsid w:val="00E52301"/>
    <w:rsid w:val="00E735F1"/>
    <w:rsid w:val="00E80F89"/>
    <w:rsid w:val="00E91973"/>
    <w:rsid w:val="00E938EC"/>
    <w:rsid w:val="00EA2D5E"/>
    <w:rsid w:val="00EB3493"/>
    <w:rsid w:val="00EC0F8A"/>
    <w:rsid w:val="00F212DB"/>
    <w:rsid w:val="00F56B4F"/>
    <w:rsid w:val="00FA643F"/>
    <w:rsid w:val="00FB0730"/>
    <w:rsid w:val="00FC3E9A"/>
    <w:rsid w:val="00FF34E1"/>
    <w:rsid w:val="00FF4750"/>
    <w:rsid w:val="1A086A28"/>
    <w:rsid w:val="274AE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FFD5D"/>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Caption">
    <w:name w:val="caption"/>
    <w:basedOn w:val="Normal"/>
    <w:next w:val="Normal"/>
    <w:uiPriority w:val="35"/>
    <w:unhideWhenUsed/>
    <w:qFormat/>
    <w:rsid w:val="00E938EC"/>
    <w:pPr>
      <w:spacing w:after="200" w:line="240" w:lineRule="auto"/>
    </w:pPr>
    <w:rPr>
      <w:i/>
      <w:iCs/>
      <w:color w:val="44546A" w:themeColor="text2"/>
      <w:sz w:val="18"/>
      <w:szCs w:val="18"/>
    </w:rPr>
  </w:style>
  <w:style w:type="paragraph" w:styleId="HTMLPreformatted">
    <w:name w:val="HTML Preformatted"/>
    <w:basedOn w:val="Normal"/>
    <w:link w:val="HTMLPreformattedChar"/>
    <w:uiPriority w:val="99"/>
    <w:semiHidden/>
    <w:unhideWhenUsed/>
    <w:rsid w:val="002D62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sid w:val="002D62F3"/>
    <w:rPr>
      <w:rFonts w:ascii="Courier New" w:eastAsiaTheme="minorEastAsia" w:hAnsi="Courier New" w:cs="Courier New"/>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3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8CDA90-280B-4D91-BFB5-B468CC7514BF}">
  <we:reference id="wa104382008" version="1.1.0.0" store="en-US" storeType="OMEX"/>
  <we:alternateReferences>
    <we:reference id="wa104382008" version="1.1.0.0" store="WA10438200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B9713-EF11-4B6F-A4F8-65E9DC61B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1858</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2021-08-21T17:44:00Z</dcterms:created>
  <dcterms:modified xsi:type="dcterms:W3CDTF">2021-08-21T17:44:00Z</dcterms:modified>
</cp:coreProperties>
</file>